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B9951" w14:textId="2AB1CADD" w:rsidR="00327D7B" w:rsidRPr="00E91766" w:rsidRDefault="00E91766" w:rsidP="00E91766">
      <w:pPr>
        <w:spacing w:line="280" w:lineRule="atLeast"/>
        <w:jc w:val="center"/>
        <w:rPr>
          <w:rFonts w:cs="Arial"/>
          <w:b/>
          <w:sz w:val="24"/>
        </w:rPr>
      </w:pPr>
      <w:r w:rsidRPr="00962EF2">
        <w:rPr>
          <w:noProof/>
        </w:rPr>
        <w:drawing>
          <wp:inline distT="0" distB="0" distL="0" distR="0" wp14:anchorId="01C03A82" wp14:editId="469145DF">
            <wp:extent cx="5139690" cy="525774"/>
            <wp:effectExtent l="0" t="0" r="0" b="8255"/>
            <wp:docPr id="2" name="Obrázek 2" descr="C:\Users\P17449\AppData\Local\Microsoft\Windows\Temporary Internet Files\Content.Outlook\5WRHZHW3\cs_horizontal_cef_logo (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17449\AppData\Local\Microsoft\Windows\Temporary Internet Files\Content.Outlook\5WRHZHW3\cs_horizontal_cef_logo (00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39690" cy="525774"/>
                    </a:xfrm>
                    <a:prstGeom prst="rect">
                      <a:avLst/>
                    </a:prstGeom>
                    <a:noFill/>
                    <a:ln>
                      <a:noFill/>
                    </a:ln>
                  </pic:spPr>
                </pic:pic>
              </a:graphicData>
            </a:graphic>
          </wp:inline>
        </w:drawing>
      </w:r>
    </w:p>
    <w:p w14:paraId="6956A2E4" w14:textId="77777777" w:rsidR="00E91766" w:rsidRPr="00DA2C52" w:rsidRDefault="00E91766" w:rsidP="00060B31">
      <w:pPr>
        <w:spacing w:line="280" w:lineRule="atLeast"/>
        <w:rPr>
          <w:rFonts w:cs="Arial"/>
          <w:b/>
          <w:sz w:val="48"/>
          <w:szCs w:val="48"/>
        </w:rPr>
      </w:pPr>
    </w:p>
    <w:p w14:paraId="5FFB9952" w14:textId="1375847C" w:rsidR="00327D7B" w:rsidRPr="00DA2C52" w:rsidRDefault="008C5234" w:rsidP="00060B31">
      <w:pPr>
        <w:spacing w:line="280" w:lineRule="atLeast"/>
        <w:jc w:val="center"/>
        <w:rPr>
          <w:rFonts w:cs="Arial"/>
          <w:b/>
          <w:sz w:val="36"/>
          <w:szCs w:val="36"/>
        </w:rPr>
      </w:pPr>
      <w:r>
        <w:rPr>
          <w:rFonts w:cs="Arial"/>
          <w:b/>
          <w:sz w:val="36"/>
          <w:szCs w:val="36"/>
        </w:rPr>
        <w:t>RÁMCOVÁ DOHODA</w:t>
      </w:r>
    </w:p>
    <w:p w14:paraId="5FFB9953"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5FFB9954" w14:textId="77777777" w:rsidR="00327D7B" w:rsidRPr="00DA2C52" w:rsidRDefault="00327D7B" w:rsidP="00060B31">
      <w:pPr>
        <w:spacing w:line="280" w:lineRule="atLeast"/>
        <w:rPr>
          <w:rFonts w:cs="Arial"/>
          <w:szCs w:val="20"/>
        </w:rPr>
      </w:pPr>
    </w:p>
    <w:p w14:paraId="5FFB9955" w14:textId="77777777" w:rsidR="00327D7B" w:rsidRPr="00DA2C52" w:rsidRDefault="00327D7B" w:rsidP="00060B31">
      <w:pPr>
        <w:spacing w:line="280" w:lineRule="atLeast"/>
        <w:rPr>
          <w:rFonts w:cs="Arial"/>
          <w:szCs w:val="20"/>
        </w:rPr>
      </w:pPr>
    </w:p>
    <w:p w14:paraId="5FFB9956"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5FFB9957" w14:textId="77777777" w:rsidR="00327D7B" w:rsidRPr="00DA2C52" w:rsidRDefault="00327D7B" w:rsidP="00060B31">
      <w:pPr>
        <w:spacing w:line="280" w:lineRule="atLeast"/>
        <w:rPr>
          <w:rFonts w:cs="Arial"/>
          <w:szCs w:val="20"/>
        </w:rPr>
      </w:pPr>
    </w:p>
    <w:p w14:paraId="1BB0BCFB" w14:textId="77777777" w:rsidR="00F64A59" w:rsidRPr="00DA2C52" w:rsidRDefault="00F64A59" w:rsidP="00F64A59">
      <w:pPr>
        <w:spacing w:line="280" w:lineRule="atLeast"/>
        <w:rPr>
          <w:rFonts w:cs="Arial"/>
          <w:b/>
          <w:szCs w:val="20"/>
        </w:rPr>
      </w:pPr>
      <w:r>
        <w:rPr>
          <w:rFonts w:cs="Arial"/>
          <w:b/>
          <w:szCs w:val="20"/>
        </w:rPr>
        <w:t>Kupující</w:t>
      </w:r>
      <w:r w:rsidRPr="00DA2C52">
        <w:rPr>
          <w:rFonts w:cs="Arial"/>
          <w:b/>
          <w:szCs w:val="20"/>
        </w:rPr>
        <w:t>:</w:t>
      </w:r>
    </w:p>
    <w:p w14:paraId="664EAEF1" w14:textId="77777777" w:rsidR="00F64A59" w:rsidRDefault="00F64A59" w:rsidP="00F64A59">
      <w:pPr>
        <w:rPr>
          <w:rFonts w:cs="Arial"/>
          <w:b/>
          <w:bCs/>
          <w:iCs/>
          <w:szCs w:val="20"/>
        </w:rPr>
      </w:pPr>
      <w:proofErr w:type="gramStart"/>
      <w:r w:rsidRPr="00B3492E">
        <w:rPr>
          <w:rFonts w:cs="Arial"/>
          <w:b/>
          <w:bCs/>
          <w:iCs/>
          <w:szCs w:val="20"/>
        </w:rPr>
        <w:t>E</w:t>
      </w:r>
      <w:r>
        <w:rPr>
          <w:rFonts w:cs="Arial"/>
          <w:b/>
          <w:bCs/>
          <w:iCs/>
          <w:szCs w:val="20"/>
        </w:rPr>
        <w:t>G.D</w:t>
      </w:r>
      <w:proofErr w:type="gramEnd"/>
      <w:r w:rsidRPr="00B3492E">
        <w:rPr>
          <w:rFonts w:cs="Arial"/>
          <w:b/>
          <w:bCs/>
          <w:iCs/>
          <w:szCs w:val="20"/>
        </w:rPr>
        <w:t>, a.s.</w:t>
      </w:r>
    </w:p>
    <w:p w14:paraId="739A3182" w14:textId="77777777" w:rsidR="00F64A59" w:rsidRPr="00DA2C52" w:rsidRDefault="00F64A59" w:rsidP="00F64A59">
      <w:pPr>
        <w:rPr>
          <w:b/>
          <w:szCs w:val="20"/>
        </w:rPr>
      </w:pPr>
    </w:p>
    <w:p w14:paraId="7D6A3FE2" w14:textId="77777777" w:rsidR="00F64A59" w:rsidRPr="00DA2C52" w:rsidRDefault="00F64A59" w:rsidP="00F64A59">
      <w:pPr>
        <w:rPr>
          <w:szCs w:val="20"/>
        </w:rPr>
      </w:pPr>
      <w:r w:rsidRPr="00DA2C52">
        <w:rPr>
          <w:szCs w:val="20"/>
        </w:rPr>
        <w:t xml:space="preserve">Se sídlem: </w:t>
      </w:r>
      <w:proofErr w:type="gramStart"/>
      <w:r w:rsidRPr="00680FC7">
        <w:rPr>
          <w:rFonts w:cs="Arial"/>
          <w:szCs w:val="20"/>
        </w:rPr>
        <w:t>Brno - Černá</w:t>
      </w:r>
      <w:proofErr w:type="gramEnd"/>
      <w:r w:rsidRPr="00680FC7">
        <w:rPr>
          <w:rFonts w:cs="Arial"/>
          <w:szCs w:val="20"/>
        </w:rPr>
        <w:t xml:space="preserve"> Pole, Lidická 1873/36, 602 00</w:t>
      </w:r>
    </w:p>
    <w:p w14:paraId="5BFA6353" w14:textId="50ACDB35" w:rsidR="003B4240" w:rsidRDefault="00F64A59" w:rsidP="00F64A59">
      <w:pPr>
        <w:spacing w:line="276" w:lineRule="auto"/>
        <w:rPr>
          <w:szCs w:val="20"/>
        </w:rPr>
      </w:pPr>
      <w:r>
        <w:rPr>
          <w:szCs w:val="20"/>
        </w:rPr>
        <w:t>Z</w:t>
      </w:r>
      <w:r w:rsidRPr="00DA2C52">
        <w:rPr>
          <w:szCs w:val="20"/>
        </w:rPr>
        <w:t>astoupená</w:t>
      </w:r>
      <w:proofErr w:type="gramStart"/>
      <w:r w:rsidRPr="00DA2C52">
        <w:rPr>
          <w:szCs w:val="20"/>
        </w:rPr>
        <w:t>: :</w:t>
      </w:r>
      <w:proofErr w:type="gramEnd"/>
      <w:r w:rsidRPr="00DA2C52">
        <w:rPr>
          <w:szCs w:val="20"/>
        </w:rPr>
        <w:t xml:space="preserve"> </w:t>
      </w:r>
      <w:r>
        <w:rPr>
          <w:szCs w:val="20"/>
        </w:rPr>
        <w:t>Ing. Zdeňkem Bauerem, předsedou představenstva</w:t>
      </w:r>
      <w:r w:rsidR="00F5649E">
        <w:rPr>
          <w:szCs w:val="20"/>
        </w:rPr>
        <w:t xml:space="preserve">, </w:t>
      </w:r>
      <w:r>
        <w:rPr>
          <w:szCs w:val="20"/>
        </w:rPr>
        <w:t>Ing. Pavlem Čadou, Ph.D., místopředsedou představenstva</w:t>
      </w:r>
      <w:r w:rsidR="003B4240">
        <w:rPr>
          <w:szCs w:val="20"/>
        </w:rPr>
        <w:t>, Ing. Davidem Šafářem, členem představenstva a Dr. Christianem Leifeldem, CFA, členem představenstva</w:t>
      </w:r>
    </w:p>
    <w:p w14:paraId="7021C473" w14:textId="5E7224CB" w:rsidR="00F64A59" w:rsidRPr="00DA2C52" w:rsidRDefault="00F64A59" w:rsidP="00F64A59">
      <w:pPr>
        <w:spacing w:line="276" w:lineRule="auto"/>
        <w:rPr>
          <w:szCs w:val="20"/>
        </w:rPr>
      </w:pPr>
      <w:r w:rsidRPr="00DA2C52">
        <w:rPr>
          <w:szCs w:val="20"/>
        </w:rPr>
        <w:t>IČ</w:t>
      </w:r>
      <w:r>
        <w:rPr>
          <w:szCs w:val="20"/>
        </w:rPr>
        <w:t>O</w:t>
      </w:r>
      <w:r w:rsidRPr="00DA2C52">
        <w:rPr>
          <w:szCs w:val="20"/>
        </w:rPr>
        <w:t xml:space="preserve">: </w:t>
      </w:r>
      <w:r>
        <w:rPr>
          <w:rFonts w:cs="Arial"/>
          <w:bCs/>
          <w:iCs/>
          <w:szCs w:val="20"/>
        </w:rPr>
        <w:t>28085400</w:t>
      </w:r>
    </w:p>
    <w:p w14:paraId="5A7A59A6" w14:textId="77777777" w:rsidR="00F64A59" w:rsidRDefault="00F64A59" w:rsidP="00F64A59">
      <w:pPr>
        <w:tabs>
          <w:tab w:val="left" w:pos="2160"/>
        </w:tabs>
        <w:spacing w:line="276" w:lineRule="auto"/>
        <w:rPr>
          <w:szCs w:val="20"/>
        </w:rPr>
      </w:pPr>
      <w:r>
        <w:rPr>
          <w:szCs w:val="20"/>
        </w:rPr>
        <w:t>DIČ: CZ28085400</w:t>
      </w:r>
    </w:p>
    <w:p w14:paraId="22CE2879" w14:textId="1ECFE871" w:rsidR="00F64A59" w:rsidRDefault="00F64A59" w:rsidP="00F64A59">
      <w:pPr>
        <w:tabs>
          <w:tab w:val="left" w:pos="2160"/>
        </w:tabs>
        <w:spacing w:line="276" w:lineRule="auto"/>
        <w:rPr>
          <w:szCs w:val="20"/>
        </w:rPr>
      </w:pPr>
      <w:r>
        <w:rPr>
          <w:szCs w:val="20"/>
        </w:rPr>
        <w:t xml:space="preserve">Zapsaná v obchodním rejstříku vedeném u </w:t>
      </w:r>
      <w:r w:rsidRPr="001E6715">
        <w:rPr>
          <w:szCs w:val="20"/>
        </w:rPr>
        <w:t xml:space="preserve">Krajského soudu v Brně, </w:t>
      </w:r>
      <w:r w:rsidR="003B4240">
        <w:rPr>
          <w:szCs w:val="20"/>
        </w:rPr>
        <w:t>oddíl B, vložka</w:t>
      </w:r>
      <w:r w:rsidR="000662C4">
        <w:rPr>
          <w:szCs w:val="20"/>
        </w:rPr>
        <w:t xml:space="preserve"> </w:t>
      </w:r>
      <w:r w:rsidRPr="001E6715">
        <w:rPr>
          <w:szCs w:val="20"/>
        </w:rPr>
        <w:t>8477</w:t>
      </w:r>
    </w:p>
    <w:p w14:paraId="59F36466" w14:textId="77777777" w:rsidR="00F64A59" w:rsidRPr="00DA2C52" w:rsidRDefault="00F64A59" w:rsidP="00F64A59">
      <w:pPr>
        <w:tabs>
          <w:tab w:val="left" w:pos="2160"/>
        </w:tabs>
        <w:spacing w:line="276" w:lineRule="auto"/>
        <w:rPr>
          <w:szCs w:val="20"/>
          <w:u w:val="single"/>
        </w:rPr>
      </w:pPr>
      <w:r w:rsidRPr="00AB34F1">
        <w:rPr>
          <w:szCs w:val="20"/>
        </w:rPr>
        <w:t xml:space="preserve">č. ú.: </w:t>
      </w:r>
      <w:r w:rsidRPr="00041DC2">
        <w:rPr>
          <w:szCs w:val="20"/>
        </w:rPr>
        <w:t>27-9426120297/0100, vedený u Komerční banky a.s.</w:t>
      </w:r>
      <w:r w:rsidRPr="00DA2C52">
        <w:rPr>
          <w:szCs w:val="20"/>
        </w:rPr>
        <w:tab/>
      </w:r>
    </w:p>
    <w:p w14:paraId="695F90F7" w14:textId="77777777" w:rsidR="00F64A59" w:rsidRDefault="00F64A59" w:rsidP="00F64A59">
      <w:pPr>
        <w:tabs>
          <w:tab w:val="left" w:pos="2160"/>
        </w:tabs>
        <w:spacing w:line="280" w:lineRule="atLeast"/>
        <w:rPr>
          <w:szCs w:val="20"/>
        </w:rPr>
      </w:pPr>
    </w:p>
    <w:p w14:paraId="124953DC" w14:textId="77777777" w:rsidR="00F64A59" w:rsidRPr="00887530" w:rsidRDefault="00F64A59" w:rsidP="00F64A59">
      <w:pPr>
        <w:spacing w:line="280" w:lineRule="atLeast"/>
      </w:pPr>
      <w:r w:rsidRPr="0065209F">
        <w:rPr>
          <w:bCs/>
          <w:szCs w:val="20"/>
        </w:rPr>
        <w:t>kontaktní osoba centrálního</w:t>
      </w:r>
      <w:r>
        <w:rPr>
          <w:bCs/>
          <w:szCs w:val="20"/>
        </w:rPr>
        <w:t>/konsignačního</w:t>
      </w:r>
      <w:r w:rsidRPr="0065209F">
        <w:rPr>
          <w:bCs/>
          <w:szCs w:val="20"/>
        </w:rPr>
        <w:t xml:space="preserve"> skladu Brno: </w:t>
      </w:r>
      <w:r w:rsidRPr="00887530">
        <w:t>Jitka Nováková</w:t>
      </w:r>
    </w:p>
    <w:p w14:paraId="2222E9A1" w14:textId="77777777" w:rsidR="00F64A59" w:rsidRPr="00887530" w:rsidRDefault="00F64A59" w:rsidP="00F64A59">
      <w:pPr>
        <w:spacing w:line="280" w:lineRule="atLeast"/>
      </w:pPr>
      <w:r w:rsidRPr="00887530">
        <w:t>tel. č.: +420 545542615</w:t>
      </w:r>
    </w:p>
    <w:p w14:paraId="30697CA3" w14:textId="77777777" w:rsidR="00F64A59" w:rsidRPr="00887530" w:rsidRDefault="00F64A59" w:rsidP="00F64A59">
      <w:pPr>
        <w:spacing w:line="280" w:lineRule="atLeast"/>
        <w:rPr>
          <w:bCs/>
          <w:szCs w:val="20"/>
        </w:rPr>
      </w:pPr>
      <w:r w:rsidRPr="00887530">
        <w:t xml:space="preserve">email: </w:t>
      </w:r>
      <w:hyperlink r:id="rId9" w:history="1">
        <w:r w:rsidRPr="000C300A">
          <w:rPr>
            <w:rStyle w:val="Hypertextovodkaz"/>
          </w:rPr>
          <w:t>jitka.novakova@egd.cz</w:t>
        </w:r>
      </w:hyperlink>
    </w:p>
    <w:p w14:paraId="59DF4710" w14:textId="77777777" w:rsidR="00F64A59" w:rsidRPr="0065209F" w:rsidRDefault="00F64A59" w:rsidP="00F64A59">
      <w:pPr>
        <w:spacing w:line="280" w:lineRule="atLeast"/>
        <w:rPr>
          <w:bCs/>
          <w:szCs w:val="20"/>
        </w:rPr>
      </w:pPr>
    </w:p>
    <w:p w14:paraId="65B62673" w14:textId="77777777" w:rsidR="00F64A59" w:rsidRPr="00887530" w:rsidRDefault="00F64A59" w:rsidP="00F64A59">
      <w:pPr>
        <w:spacing w:line="280" w:lineRule="atLeast"/>
        <w:rPr>
          <w:bCs/>
          <w:szCs w:val="20"/>
        </w:rPr>
      </w:pPr>
      <w:r w:rsidRPr="0065209F">
        <w:rPr>
          <w:bCs/>
          <w:szCs w:val="20"/>
        </w:rPr>
        <w:t>kontaktní osoba centrálního</w:t>
      </w:r>
      <w:r>
        <w:rPr>
          <w:bCs/>
          <w:szCs w:val="20"/>
        </w:rPr>
        <w:t>/konsignačního</w:t>
      </w:r>
      <w:r w:rsidRPr="0065209F">
        <w:rPr>
          <w:bCs/>
          <w:szCs w:val="20"/>
        </w:rPr>
        <w:t xml:space="preserve"> skladu České Budějovice: </w:t>
      </w:r>
      <w:r w:rsidRPr="00887530">
        <w:rPr>
          <w:bCs/>
          <w:szCs w:val="20"/>
        </w:rPr>
        <w:t>Lenka Kubešová</w:t>
      </w:r>
    </w:p>
    <w:p w14:paraId="17EDEA5D" w14:textId="77777777" w:rsidR="00F64A59" w:rsidRPr="00887530" w:rsidRDefault="00F64A59" w:rsidP="00F64A59">
      <w:pPr>
        <w:spacing w:line="280" w:lineRule="atLeast"/>
      </w:pPr>
      <w:r w:rsidRPr="00887530">
        <w:rPr>
          <w:bCs/>
          <w:szCs w:val="20"/>
        </w:rPr>
        <w:t xml:space="preserve">tel. č.: +420 </w:t>
      </w:r>
      <w:r w:rsidRPr="00887530">
        <w:t>387865622</w:t>
      </w:r>
    </w:p>
    <w:p w14:paraId="1D44AA6F" w14:textId="77777777" w:rsidR="00F64A59" w:rsidRDefault="00F64A59" w:rsidP="00F64A59">
      <w:pPr>
        <w:spacing w:line="280" w:lineRule="atLeast"/>
        <w:rPr>
          <w:bCs/>
          <w:szCs w:val="20"/>
        </w:rPr>
      </w:pPr>
      <w:r w:rsidRPr="00887530">
        <w:rPr>
          <w:color w:val="1F497D"/>
        </w:rPr>
        <w:t xml:space="preserve">email: </w:t>
      </w:r>
      <w:hyperlink r:id="rId10" w:history="1">
        <w:r w:rsidRPr="000C300A">
          <w:rPr>
            <w:rStyle w:val="Hypertextovodkaz"/>
          </w:rPr>
          <w:t>lenka.kubesova@egd.cz</w:t>
        </w:r>
      </w:hyperlink>
    </w:p>
    <w:p w14:paraId="6E4B2416" w14:textId="77777777" w:rsidR="00F64A59" w:rsidRPr="00DA2C52" w:rsidRDefault="00F64A59" w:rsidP="00F64A59">
      <w:pPr>
        <w:spacing w:line="280" w:lineRule="atLeast"/>
        <w:rPr>
          <w:b/>
          <w:bCs/>
          <w:szCs w:val="20"/>
        </w:rPr>
      </w:pPr>
      <w:r w:rsidRPr="00DA2C52">
        <w:rPr>
          <w:szCs w:val="20"/>
        </w:rPr>
        <w:tab/>
      </w:r>
    </w:p>
    <w:p w14:paraId="53B44FEF" w14:textId="77777777" w:rsidR="00F64A59" w:rsidRPr="00DA2C52" w:rsidRDefault="00F64A59" w:rsidP="00F64A59">
      <w:pPr>
        <w:spacing w:line="280" w:lineRule="atLeast"/>
        <w:rPr>
          <w:szCs w:val="20"/>
        </w:rPr>
      </w:pPr>
      <w:r w:rsidRPr="00DA2C52">
        <w:rPr>
          <w:szCs w:val="20"/>
        </w:rPr>
        <w:t xml:space="preserve">(dále jen </w:t>
      </w:r>
      <w:r w:rsidRPr="00DA2C52">
        <w:rPr>
          <w:b/>
          <w:szCs w:val="20"/>
        </w:rPr>
        <w:t>”</w:t>
      </w:r>
      <w:r>
        <w:rPr>
          <w:b/>
          <w:szCs w:val="20"/>
        </w:rPr>
        <w:t>kupující</w:t>
      </w:r>
      <w:r w:rsidRPr="00DA2C52">
        <w:rPr>
          <w:b/>
          <w:szCs w:val="20"/>
        </w:rPr>
        <w:t>”</w:t>
      </w:r>
      <w:r>
        <w:rPr>
          <w:b/>
          <w:szCs w:val="20"/>
        </w:rPr>
        <w:t xml:space="preserve"> </w:t>
      </w:r>
      <w:r w:rsidRPr="00742A8A">
        <w:rPr>
          <w:szCs w:val="20"/>
        </w:rPr>
        <w:t>nebo</w:t>
      </w:r>
      <w:r>
        <w:rPr>
          <w:b/>
          <w:szCs w:val="20"/>
        </w:rPr>
        <w:t xml:space="preserve"> „zadavatel“</w:t>
      </w:r>
      <w:r w:rsidRPr="00DA2C52">
        <w:rPr>
          <w:szCs w:val="20"/>
        </w:rPr>
        <w:t>)</w:t>
      </w:r>
    </w:p>
    <w:p w14:paraId="476B6C0D" w14:textId="77777777" w:rsidR="00F64A59" w:rsidRPr="00DA2C52" w:rsidRDefault="00F64A59" w:rsidP="00F64A59">
      <w:pPr>
        <w:spacing w:line="280" w:lineRule="atLeast"/>
        <w:rPr>
          <w:rFonts w:cs="Arial"/>
          <w:szCs w:val="20"/>
        </w:rPr>
      </w:pPr>
    </w:p>
    <w:p w14:paraId="7F1CFB98" w14:textId="77777777" w:rsidR="00F64A59" w:rsidRPr="00DA2C52" w:rsidRDefault="00F64A59" w:rsidP="00F64A59">
      <w:pPr>
        <w:spacing w:line="280" w:lineRule="atLeast"/>
        <w:rPr>
          <w:rFonts w:cs="Arial"/>
          <w:szCs w:val="20"/>
        </w:rPr>
      </w:pPr>
      <w:r w:rsidRPr="00DA2C52">
        <w:rPr>
          <w:rFonts w:cs="Arial"/>
          <w:szCs w:val="20"/>
        </w:rPr>
        <w:t>a</w:t>
      </w:r>
    </w:p>
    <w:p w14:paraId="15ED045C" w14:textId="77777777" w:rsidR="00F64A59" w:rsidRPr="00DA2C52" w:rsidRDefault="00F64A59" w:rsidP="00F64A59">
      <w:pPr>
        <w:spacing w:line="280" w:lineRule="atLeast"/>
        <w:rPr>
          <w:rFonts w:cs="Arial"/>
          <w:szCs w:val="20"/>
        </w:rPr>
      </w:pPr>
    </w:p>
    <w:p w14:paraId="40CD06ED" w14:textId="77777777" w:rsidR="00F64A59" w:rsidRPr="00DA2C52" w:rsidRDefault="00F64A59" w:rsidP="00F64A59">
      <w:pPr>
        <w:spacing w:line="280" w:lineRule="atLeast"/>
        <w:rPr>
          <w:rFonts w:cs="Arial"/>
          <w:b/>
          <w:szCs w:val="20"/>
        </w:rPr>
      </w:pPr>
      <w:r>
        <w:rPr>
          <w:rFonts w:cs="Arial"/>
          <w:b/>
          <w:szCs w:val="20"/>
        </w:rPr>
        <w:t>Prodávající</w:t>
      </w:r>
      <w:r w:rsidRPr="00DA2C52">
        <w:rPr>
          <w:rFonts w:cs="Arial"/>
          <w:b/>
          <w:szCs w:val="20"/>
        </w:rPr>
        <w:t>:</w:t>
      </w:r>
    </w:p>
    <w:p w14:paraId="148F9335" w14:textId="77777777" w:rsidR="00F64A59" w:rsidRPr="00432DC3" w:rsidRDefault="00F64A59" w:rsidP="00F64A59">
      <w:pPr>
        <w:spacing w:line="280" w:lineRule="atLeast"/>
        <w:rPr>
          <w:b/>
          <w:szCs w:val="20"/>
          <w:highlight w:val="green"/>
        </w:rPr>
      </w:pPr>
      <w:r w:rsidRPr="00432DC3">
        <w:rPr>
          <w:rStyle w:val="platne1"/>
          <w:b/>
          <w:szCs w:val="20"/>
          <w:highlight w:val="green"/>
        </w:rPr>
        <w:t xml:space="preserve">doplní </w:t>
      </w:r>
      <w:r>
        <w:rPr>
          <w:rStyle w:val="platne1"/>
          <w:b/>
          <w:szCs w:val="20"/>
          <w:highlight w:val="green"/>
        </w:rPr>
        <w:t>účastník</w:t>
      </w:r>
    </w:p>
    <w:p w14:paraId="630F1B50" w14:textId="77777777" w:rsidR="00F64A59" w:rsidRPr="00DA2C52" w:rsidRDefault="00F64A59" w:rsidP="00F64A59">
      <w:pPr>
        <w:spacing w:line="280" w:lineRule="atLeast"/>
        <w:jc w:val="both"/>
        <w:rPr>
          <w:szCs w:val="20"/>
        </w:rPr>
      </w:pPr>
      <w:r w:rsidRPr="00DA2C52">
        <w:rPr>
          <w:szCs w:val="20"/>
        </w:rPr>
        <w:tab/>
      </w:r>
    </w:p>
    <w:p w14:paraId="5597BBB4" w14:textId="77777777" w:rsidR="00F64A59" w:rsidRPr="00DA2C52" w:rsidRDefault="00F64A59" w:rsidP="00F64A59">
      <w:pPr>
        <w:spacing w:line="280" w:lineRule="atLeast"/>
        <w:rPr>
          <w:szCs w:val="20"/>
        </w:rPr>
      </w:pPr>
      <w:r w:rsidRPr="00DA2C52">
        <w:rPr>
          <w:szCs w:val="20"/>
        </w:rPr>
        <w:t xml:space="preserve">Se sídlem: </w:t>
      </w:r>
      <w:r w:rsidRPr="00432DC3">
        <w:rPr>
          <w:szCs w:val="20"/>
          <w:highlight w:val="green"/>
        </w:rPr>
        <w:t>dopln</w:t>
      </w:r>
      <w:r w:rsidRPr="00774D53">
        <w:rPr>
          <w:szCs w:val="20"/>
          <w:highlight w:val="green"/>
        </w:rPr>
        <w:t>í účastník</w:t>
      </w:r>
    </w:p>
    <w:p w14:paraId="3908DAF5" w14:textId="77777777" w:rsidR="00F64A59" w:rsidRPr="00DA2C52" w:rsidRDefault="00F64A59" w:rsidP="00F64A59">
      <w:pPr>
        <w:spacing w:line="280" w:lineRule="atLeast"/>
        <w:jc w:val="both"/>
        <w:rPr>
          <w:b/>
          <w:szCs w:val="20"/>
        </w:rPr>
      </w:pPr>
      <w:r>
        <w:rPr>
          <w:szCs w:val="20"/>
        </w:rPr>
        <w:t xml:space="preserve">Zastoupená: </w:t>
      </w:r>
      <w:r w:rsidRPr="00432DC3">
        <w:rPr>
          <w:szCs w:val="20"/>
          <w:highlight w:val="green"/>
        </w:rPr>
        <w:t xml:space="preserve">doplní </w:t>
      </w:r>
      <w:r w:rsidRPr="00774D53">
        <w:rPr>
          <w:szCs w:val="20"/>
          <w:highlight w:val="green"/>
        </w:rPr>
        <w:t>účastník</w:t>
      </w:r>
    </w:p>
    <w:p w14:paraId="23C4B86E" w14:textId="77777777" w:rsidR="00F64A59" w:rsidRDefault="00F64A59" w:rsidP="00F64A59">
      <w:pPr>
        <w:spacing w:line="280" w:lineRule="atLeast"/>
        <w:rPr>
          <w:szCs w:val="20"/>
        </w:rPr>
      </w:pPr>
      <w:r w:rsidRPr="00DA2C52">
        <w:rPr>
          <w:szCs w:val="20"/>
        </w:rPr>
        <w:t>IČ</w:t>
      </w:r>
      <w:r>
        <w:rPr>
          <w:szCs w:val="20"/>
        </w:rPr>
        <w:t>O</w:t>
      </w:r>
      <w:r w:rsidRPr="00DA2C52">
        <w:rPr>
          <w:szCs w:val="20"/>
        </w:rPr>
        <w:t xml:space="preserve">: </w:t>
      </w:r>
      <w:r w:rsidRPr="00432DC3">
        <w:rPr>
          <w:szCs w:val="20"/>
          <w:highlight w:val="green"/>
        </w:rPr>
        <w:t xml:space="preserve">doplní </w:t>
      </w:r>
      <w:r w:rsidRPr="00774D53">
        <w:rPr>
          <w:szCs w:val="20"/>
          <w:highlight w:val="green"/>
        </w:rPr>
        <w:t>účastník</w:t>
      </w:r>
    </w:p>
    <w:p w14:paraId="4CE41C1E" w14:textId="77777777" w:rsidR="00F64A59" w:rsidRPr="00DA2C52" w:rsidRDefault="00F64A59" w:rsidP="00F64A59">
      <w:pPr>
        <w:spacing w:line="280" w:lineRule="atLeast"/>
        <w:rPr>
          <w:szCs w:val="20"/>
        </w:rPr>
      </w:pPr>
      <w:r w:rsidRPr="00DA2C52">
        <w:rPr>
          <w:szCs w:val="20"/>
        </w:rPr>
        <w:t xml:space="preserve">DIČ: </w:t>
      </w:r>
      <w:r w:rsidRPr="00432DC3">
        <w:rPr>
          <w:szCs w:val="20"/>
          <w:highlight w:val="green"/>
        </w:rPr>
        <w:t xml:space="preserve">doplní </w:t>
      </w:r>
      <w:r w:rsidRPr="00774D53">
        <w:rPr>
          <w:szCs w:val="20"/>
          <w:highlight w:val="green"/>
        </w:rPr>
        <w:t>účastník</w:t>
      </w:r>
    </w:p>
    <w:p w14:paraId="661781AA" w14:textId="77777777" w:rsidR="00F64A59" w:rsidRPr="00DA2C52" w:rsidRDefault="00F64A59" w:rsidP="00F64A59">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Pr="00774D53">
        <w:rPr>
          <w:szCs w:val="20"/>
          <w:highlight w:val="green"/>
        </w:rPr>
        <w:t>účastník</w:t>
      </w:r>
      <w:r w:rsidRPr="00DA2C52">
        <w:rPr>
          <w:szCs w:val="20"/>
        </w:rPr>
        <w:t xml:space="preserve">, oddíl </w:t>
      </w:r>
      <w:r w:rsidRPr="00432DC3">
        <w:rPr>
          <w:szCs w:val="20"/>
          <w:highlight w:val="green"/>
        </w:rPr>
        <w:t xml:space="preserve">doplní </w:t>
      </w:r>
      <w:r w:rsidRPr="00774D53">
        <w:rPr>
          <w:szCs w:val="20"/>
          <w:highlight w:val="green"/>
        </w:rPr>
        <w:t>účastník</w:t>
      </w:r>
      <w:r w:rsidRPr="00DA2C52">
        <w:rPr>
          <w:szCs w:val="20"/>
        </w:rPr>
        <w:t xml:space="preserve">, vložka </w:t>
      </w:r>
      <w:r w:rsidRPr="00432DC3">
        <w:rPr>
          <w:szCs w:val="20"/>
          <w:highlight w:val="green"/>
        </w:rPr>
        <w:t xml:space="preserve">doplní </w:t>
      </w:r>
      <w:r w:rsidRPr="00774D53">
        <w:rPr>
          <w:szCs w:val="20"/>
          <w:highlight w:val="green"/>
        </w:rPr>
        <w:t>účastník</w:t>
      </w:r>
    </w:p>
    <w:p w14:paraId="2ED63DA3" w14:textId="77777777" w:rsidR="00F64A59" w:rsidRPr="00DA2C52" w:rsidRDefault="00F64A59" w:rsidP="00F64A59">
      <w:pPr>
        <w:spacing w:line="280" w:lineRule="atLeast"/>
        <w:jc w:val="both"/>
        <w:rPr>
          <w:szCs w:val="20"/>
        </w:rPr>
      </w:pPr>
      <w:r w:rsidRPr="00DA2C52">
        <w:rPr>
          <w:szCs w:val="20"/>
        </w:rPr>
        <w:t>č.ú.</w:t>
      </w:r>
      <w:r>
        <w:rPr>
          <w:szCs w:val="20"/>
        </w:rPr>
        <w:t xml:space="preserve">: </w:t>
      </w:r>
      <w:r w:rsidRPr="00432DC3">
        <w:rPr>
          <w:szCs w:val="20"/>
          <w:highlight w:val="green"/>
        </w:rPr>
        <w:t xml:space="preserve">doplní </w:t>
      </w:r>
      <w:r w:rsidRPr="00774D53">
        <w:rPr>
          <w:szCs w:val="20"/>
          <w:highlight w:val="green"/>
        </w:rPr>
        <w:t>účastník</w:t>
      </w:r>
    </w:p>
    <w:p w14:paraId="6C0758C0" w14:textId="77777777" w:rsidR="00F64A59" w:rsidRPr="00DA2C52" w:rsidRDefault="00F64A59" w:rsidP="00F64A59">
      <w:pPr>
        <w:spacing w:line="280" w:lineRule="atLeast"/>
        <w:jc w:val="both"/>
        <w:rPr>
          <w:szCs w:val="20"/>
        </w:rPr>
      </w:pPr>
      <w:r w:rsidRPr="00DA2C52">
        <w:rPr>
          <w:szCs w:val="20"/>
        </w:rPr>
        <w:t>kontaktní osoba:</w:t>
      </w:r>
      <w:r>
        <w:rPr>
          <w:szCs w:val="20"/>
        </w:rPr>
        <w:t xml:space="preserve"> </w:t>
      </w:r>
      <w:r w:rsidRPr="00432DC3">
        <w:rPr>
          <w:szCs w:val="20"/>
          <w:highlight w:val="green"/>
        </w:rPr>
        <w:t xml:space="preserve">doplní </w:t>
      </w:r>
      <w:r w:rsidRPr="00774D53">
        <w:rPr>
          <w:szCs w:val="20"/>
          <w:highlight w:val="green"/>
        </w:rPr>
        <w:t>účastník</w:t>
      </w:r>
    </w:p>
    <w:p w14:paraId="70E4A2FA" w14:textId="77777777" w:rsidR="00F64A59" w:rsidRPr="00DA2C52" w:rsidRDefault="00F64A59" w:rsidP="00F64A59">
      <w:pPr>
        <w:spacing w:line="280" w:lineRule="atLeast"/>
        <w:jc w:val="both"/>
        <w:rPr>
          <w:szCs w:val="20"/>
        </w:rPr>
      </w:pPr>
      <w:r w:rsidRPr="00DA2C52">
        <w:rPr>
          <w:szCs w:val="20"/>
        </w:rPr>
        <w:t>tel. č.:</w:t>
      </w:r>
      <w:r>
        <w:rPr>
          <w:szCs w:val="20"/>
        </w:rPr>
        <w:t xml:space="preserve"> +420</w:t>
      </w:r>
      <w:r w:rsidRPr="00742A8A">
        <w:rPr>
          <w:szCs w:val="20"/>
        </w:rPr>
        <w:t xml:space="preserve"> </w:t>
      </w:r>
      <w:r w:rsidRPr="00432DC3">
        <w:rPr>
          <w:szCs w:val="20"/>
          <w:highlight w:val="green"/>
        </w:rPr>
        <w:t xml:space="preserve">doplní </w:t>
      </w:r>
      <w:r w:rsidRPr="00774D53">
        <w:rPr>
          <w:szCs w:val="20"/>
          <w:highlight w:val="green"/>
        </w:rPr>
        <w:t>účastník</w:t>
      </w:r>
    </w:p>
    <w:p w14:paraId="0E4D39F3" w14:textId="77777777" w:rsidR="00F64A59" w:rsidRPr="00DA2C52" w:rsidRDefault="00F64A59" w:rsidP="00F64A59">
      <w:pPr>
        <w:spacing w:line="280" w:lineRule="atLeast"/>
        <w:jc w:val="both"/>
        <w:rPr>
          <w:szCs w:val="20"/>
        </w:rPr>
      </w:pPr>
      <w:r w:rsidRPr="00DA2C52">
        <w:rPr>
          <w:szCs w:val="20"/>
        </w:rPr>
        <w:t>email:</w:t>
      </w:r>
      <w:r w:rsidRPr="00742A8A">
        <w:rPr>
          <w:szCs w:val="20"/>
        </w:rPr>
        <w:t xml:space="preserve"> </w:t>
      </w:r>
      <w:r w:rsidRPr="00432DC3">
        <w:rPr>
          <w:szCs w:val="20"/>
          <w:highlight w:val="green"/>
        </w:rPr>
        <w:t xml:space="preserve">doplní </w:t>
      </w:r>
      <w:r w:rsidRPr="00774D53">
        <w:rPr>
          <w:szCs w:val="20"/>
          <w:highlight w:val="green"/>
        </w:rPr>
        <w:t>účastník</w:t>
      </w:r>
    </w:p>
    <w:p w14:paraId="43B4CCC2" w14:textId="77777777" w:rsidR="00F64A59" w:rsidRPr="00DA2C52" w:rsidRDefault="00F64A59" w:rsidP="00F64A59">
      <w:pPr>
        <w:spacing w:line="280" w:lineRule="atLeast"/>
        <w:jc w:val="both"/>
        <w:rPr>
          <w:szCs w:val="20"/>
        </w:rPr>
      </w:pPr>
    </w:p>
    <w:p w14:paraId="0A201223" w14:textId="77777777" w:rsidR="00F64A59" w:rsidRPr="00DA2C52" w:rsidRDefault="00F64A59" w:rsidP="00F64A59">
      <w:pPr>
        <w:spacing w:line="280" w:lineRule="atLeast"/>
        <w:jc w:val="both"/>
        <w:rPr>
          <w:szCs w:val="20"/>
        </w:rPr>
      </w:pPr>
      <w:r w:rsidRPr="00DA2C52">
        <w:rPr>
          <w:szCs w:val="20"/>
        </w:rPr>
        <w:t xml:space="preserve">(dále jen </w:t>
      </w:r>
      <w:r w:rsidRPr="00DA2C52">
        <w:rPr>
          <w:b/>
          <w:szCs w:val="20"/>
        </w:rPr>
        <w:t>„</w:t>
      </w:r>
      <w:r>
        <w:rPr>
          <w:b/>
          <w:szCs w:val="20"/>
        </w:rPr>
        <w:t>prodávající</w:t>
      </w:r>
      <w:r w:rsidRPr="00DA2C52">
        <w:rPr>
          <w:b/>
          <w:szCs w:val="20"/>
        </w:rPr>
        <w:t>“</w:t>
      </w:r>
      <w:r w:rsidRPr="00742A8A">
        <w:rPr>
          <w:szCs w:val="20"/>
        </w:rPr>
        <w:t xml:space="preserve"> </w:t>
      </w:r>
      <w:r>
        <w:rPr>
          <w:szCs w:val="20"/>
        </w:rPr>
        <w:t xml:space="preserve">nebo </w:t>
      </w:r>
      <w:r>
        <w:rPr>
          <w:b/>
          <w:szCs w:val="20"/>
        </w:rPr>
        <w:t>„účastník“</w:t>
      </w:r>
      <w:r w:rsidRPr="00742A8A">
        <w:rPr>
          <w:szCs w:val="20"/>
        </w:rPr>
        <w:t>)</w:t>
      </w:r>
    </w:p>
    <w:p w14:paraId="22B36EB6" w14:textId="58AAFA62" w:rsidR="00F64A59" w:rsidRDefault="00F64A59" w:rsidP="00060B31">
      <w:pPr>
        <w:spacing w:line="280" w:lineRule="atLeast"/>
        <w:jc w:val="both"/>
        <w:rPr>
          <w:szCs w:val="22"/>
        </w:rPr>
      </w:pPr>
    </w:p>
    <w:p w14:paraId="32545945" w14:textId="77777777" w:rsidR="00F64A59" w:rsidRPr="00DA2C52" w:rsidRDefault="00F64A59" w:rsidP="00060B31">
      <w:pPr>
        <w:spacing w:line="280" w:lineRule="atLeast"/>
        <w:jc w:val="both"/>
        <w:rPr>
          <w:szCs w:val="22"/>
        </w:rPr>
      </w:pPr>
    </w:p>
    <w:p w14:paraId="4558F309" w14:textId="47C02AAC" w:rsidR="00F64A59" w:rsidRPr="00DA2C52" w:rsidRDefault="00F64A59" w:rsidP="00F64A59">
      <w:pPr>
        <w:pStyle w:val="Zkladntext21"/>
        <w:spacing w:line="280" w:lineRule="atLeast"/>
        <w:ind w:left="0" w:firstLine="0"/>
        <w:jc w:val="both"/>
        <w:rPr>
          <w:rFonts w:ascii="Arial" w:hAnsi="Arial" w:cs="Arial"/>
          <w:sz w:val="20"/>
        </w:rPr>
      </w:pPr>
      <w:bookmarkStart w:id="0" w:name="_Hlk65568825"/>
      <w:r>
        <w:rPr>
          <w:rFonts w:ascii="Arial" w:hAnsi="Arial" w:cs="Arial"/>
          <w:sz w:val="20"/>
        </w:rPr>
        <w:t xml:space="preserve">uzavřely níže uvedeného dne, měsíce a roku v souladu s ustanovením </w:t>
      </w:r>
      <w:r w:rsidRPr="0001176D">
        <w:rPr>
          <w:rFonts w:ascii="Arial" w:hAnsi="Arial" w:cs="Arial"/>
          <w:sz w:val="20"/>
        </w:rPr>
        <w:t xml:space="preserve">a </w:t>
      </w:r>
      <w:r w:rsidRPr="0001176D">
        <w:rPr>
          <w:rFonts w:ascii="Arial" w:hAnsi="Arial" w:cs="Arial"/>
          <w:b/>
          <w:bCs/>
          <w:sz w:val="20"/>
        </w:rPr>
        <w:t>§ 1746 odst. 2</w:t>
      </w:r>
      <w:r w:rsidRPr="0001176D">
        <w:rPr>
          <w:rFonts w:ascii="Arial" w:hAnsi="Arial" w:cs="Arial"/>
          <w:sz w:val="20"/>
        </w:rPr>
        <w:t xml:space="preserve"> zák.</w:t>
      </w:r>
      <w:r w:rsidR="00CB653D">
        <w:rPr>
          <w:rFonts w:ascii="Arial" w:hAnsi="Arial" w:cs="Arial"/>
          <w:sz w:val="20"/>
        </w:rPr>
        <w:br/>
      </w:r>
      <w:r w:rsidRPr="0001176D">
        <w:rPr>
          <w:rFonts w:ascii="Arial" w:hAnsi="Arial" w:cs="Arial"/>
          <w:sz w:val="20"/>
        </w:rPr>
        <w:t xml:space="preserve">č. 89/2012 Sb., občanského zákoníku (dále jen </w:t>
      </w:r>
      <w:r w:rsidRPr="0001176D">
        <w:rPr>
          <w:rFonts w:ascii="Arial" w:hAnsi="Arial" w:cs="Arial"/>
          <w:b/>
          <w:bCs/>
          <w:sz w:val="20"/>
        </w:rPr>
        <w:t>„občanský zákoník“</w:t>
      </w:r>
      <w:r w:rsidRPr="0001176D">
        <w:rPr>
          <w:rFonts w:ascii="Arial" w:hAnsi="Arial" w:cs="Arial"/>
          <w:sz w:val="20"/>
        </w:rPr>
        <w:t>), v návaznosti na zákon</w:t>
      </w:r>
      <w:r w:rsidR="00CB653D">
        <w:rPr>
          <w:rFonts w:ascii="Arial" w:hAnsi="Arial" w:cs="Arial"/>
          <w:sz w:val="20"/>
        </w:rPr>
        <w:br/>
      </w:r>
      <w:r>
        <w:rPr>
          <w:rFonts w:ascii="Arial" w:hAnsi="Arial" w:cs="Arial"/>
          <w:sz w:val="20"/>
        </w:rPr>
        <w:t xml:space="preserve">č. 134/2016 Sb., o zadávání veřejných zakázek, ve znění pozdějších předpisů (dále jen </w:t>
      </w:r>
      <w:r>
        <w:rPr>
          <w:rFonts w:ascii="Arial" w:hAnsi="Arial" w:cs="Arial"/>
          <w:b/>
          <w:bCs/>
          <w:sz w:val="20"/>
        </w:rPr>
        <w:t>„ZZVZ“</w:t>
      </w:r>
      <w:r>
        <w:rPr>
          <w:rFonts w:ascii="Arial" w:hAnsi="Arial" w:cs="Arial"/>
          <w:sz w:val="20"/>
        </w:rPr>
        <w:t>), tuto smlouvu</w:t>
      </w:r>
      <w:bookmarkEnd w:id="0"/>
      <w:r>
        <w:rPr>
          <w:rFonts w:ascii="Arial" w:hAnsi="Arial" w:cs="Arial"/>
          <w:sz w:val="20"/>
        </w:rPr>
        <w:t>:</w:t>
      </w:r>
      <w:r w:rsidRPr="00DA2C52">
        <w:rPr>
          <w:rFonts w:ascii="Arial" w:hAnsi="Arial" w:cs="Arial"/>
          <w:sz w:val="20"/>
        </w:rPr>
        <w:t xml:space="preserve"> </w:t>
      </w:r>
    </w:p>
    <w:p w14:paraId="5FFB9976" w14:textId="77777777" w:rsidR="00327D7B" w:rsidRPr="00DA2C52" w:rsidRDefault="00327D7B" w:rsidP="00060B31">
      <w:pPr>
        <w:spacing w:line="280" w:lineRule="atLeast"/>
        <w:jc w:val="center"/>
        <w:rPr>
          <w:b/>
          <w:sz w:val="24"/>
        </w:rPr>
      </w:pPr>
    </w:p>
    <w:p w14:paraId="5FFB9977"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6046FEAF" w14:textId="3A4B2D10" w:rsidR="006B20D9" w:rsidRPr="00DA2C52" w:rsidRDefault="006B20D9" w:rsidP="006B20D9">
      <w:pPr>
        <w:spacing w:line="280" w:lineRule="atLeast"/>
        <w:rPr>
          <w:rFonts w:cs="Arial"/>
          <w:b/>
          <w:szCs w:val="20"/>
        </w:rPr>
      </w:pPr>
    </w:p>
    <w:p w14:paraId="5FFB9979" w14:textId="1F475D48" w:rsidR="00327D7B" w:rsidRPr="00DA2C52" w:rsidRDefault="00C30DAA" w:rsidP="00060B31">
      <w:pPr>
        <w:pStyle w:val="Bezmezer"/>
        <w:tabs>
          <w:tab w:val="num" w:pos="1440"/>
        </w:tabs>
        <w:spacing w:line="280" w:lineRule="atLeast"/>
        <w:jc w:val="both"/>
        <w:rPr>
          <w:rFonts w:ascii="Arial" w:hAnsi="Arial" w:cs="Arial"/>
          <w:sz w:val="20"/>
          <w:szCs w:val="20"/>
        </w:rPr>
      </w:pPr>
      <w:r>
        <w:rPr>
          <w:rFonts w:ascii="Arial" w:hAnsi="Arial" w:cs="Arial"/>
          <w:sz w:val="20"/>
          <w:szCs w:val="20"/>
        </w:rPr>
        <w:t xml:space="preserve"> </w:t>
      </w:r>
      <w:r w:rsidR="00327D7B" w:rsidRPr="00DA2C52">
        <w:rPr>
          <w:rFonts w:ascii="Arial" w:hAnsi="Arial" w:cs="Arial"/>
          <w:sz w:val="20"/>
          <w:szCs w:val="20"/>
        </w:rPr>
        <w:t xml:space="preserve">Podkladem pro uzavření této smlouvy je nabídka </w:t>
      </w:r>
      <w:r w:rsidR="0065209F">
        <w:rPr>
          <w:rFonts w:ascii="Arial" w:hAnsi="Arial" w:cs="Arial"/>
          <w:sz w:val="20"/>
          <w:szCs w:val="20"/>
        </w:rPr>
        <w:t>prodávajícího</w:t>
      </w:r>
      <w:r w:rsidR="0065209F" w:rsidRPr="00DA2C52">
        <w:rPr>
          <w:rFonts w:ascii="Arial" w:hAnsi="Arial" w:cs="Arial"/>
          <w:sz w:val="20"/>
          <w:szCs w:val="20"/>
        </w:rPr>
        <w:t xml:space="preserve"> </w:t>
      </w:r>
      <w:r w:rsidR="00327D7B" w:rsidRPr="00DA2C52">
        <w:rPr>
          <w:rFonts w:ascii="Arial" w:hAnsi="Arial" w:cs="Arial"/>
          <w:sz w:val="20"/>
          <w:szCs w:val="20"/>
        </w:rPr>
        <w:t xml:space="preserve">ze dne </w:t>
      </w:r>
      <w:r w:rsidR="002B51D2">
        <w:rPr>
          <w:rFonts w:ascii="Arial" w:hAnsi="Arial" w:cs="Arial"/>
          <w:sz w:val="20"/>
          <w:szCs w:val="20"/>
          <w:highlight w:val="yellow"/>
        </w:rPr>
        <w:t xml:space="preserve">následně </w:t>
      </w:r>
      <w:r w:rsidR="00D56546" w:rsidRPr="00432DC3">
        <w:rPr>
          <w:rFonts w:ascii="Arial" w:hAnsi="Arial" w:cs="Arial"/>
          <w:sz w:val="20"/>
          <w:szCs w:val="20"/>
          <w:highlight w:val="yellow"/>
        </w:rPr>
        <w:t>doplní zadavatel</w:t>
      </w:r>
      <w:r w:rsidR="00D56546" w:rsidRPr="00DA2C52">
        <w:rPr>
          <w:rFonts w:ascii="Arial" w:hAnsi="Arial" w:cs="Arial"/>
          <w:sz w:val="20"/>
          <w:szCs w:val="20"/>
        </w:rPr>
        <w:t xml:space="preserve"> </w:t>
      </w:r>
      <w:r w:rsidR="00327D7B" w:rsidRPr="00DA2C52">
        <w:rPr>
          <w:rFonts w:ascii="Arial" w:hAnsi="Arial" w:cs="Arial"/>
          <w:sz w:val="20"/>
          <w:szCs w:val="20"/>
        </w:rPr>
        <w:t>(dále jen „</w:t>
      </w:r>
      <w:r w:rsidR="00327D7B" w:rsidRPr="007206EE">
        <w:rPr>
          <w:rFonts w:ascii="Arial" w:hAnsi="Arial" w:cs="Arial"/>
          <w:b/>
          <w:sz w:val="20"/>
          <w:szCs w:val="20"/>
        </w:rPr>
        <w:t>nabídka</w:t>
      </w:r>
      <w:r w:rsidR="00327D7B" w:rsidRPr="00DA2C52">
        <w:rPr>
          <w:rFonts w:ascii="Arial" w:hAnsi="Arial" w:cs="Arial"/>
          <w:sz w:val="20"/>
          <w:szCs w:val="20"/>
        </w:rPr>
        <w:t>“)</w:t>
      </w:r>
      <w:r w:rsidR="007206EE">
        <w:rPr>
          <w:rFonts w:ascii="Arial" w:hAnsi="Arial" w:cs="Arial"/>
          <w:sz w:val="20"/>
          <w:szCs w:val="20"/>
        </w:rPr>
        <w:t>,</w:t>
      </w:r>
      <w:r w:rsidR="00327D7B" w:rsidRPr="00DA2C52">
        <w:rPr>
          <w:rFonts w:ascii="Arial" w:hAnsi="Arial" w:cs="Arial"/>
          <w:sz w:val="20"/>
          <w:szCs w:val="20"/>
        </w:rPr>
        <w:t xml:space="preserve"> podaná ve veřejné zakázce </w:t>
      </w:r>
      <w:r w:rsidR="00327D7B" w:rsidRPr="00784754">
        <w:rPr>
          <w:rFonts w:ascii="Arial" w:hAnsi="Arial" w:cs="Arial"/>
          <w:sz w:val="20"/>
          <w:szCs w:val="20"/>
        </w:rPr>
        <w:t>nazvané „</w:t>
      </w:r>
      <w:r w:rsidR="008C6E5A" w:rsidRPr="001E3AD0">
        <w:rPr>
          <w:rFonts w:ascii="Arial" w:hAnsi="Arial" w:cs="Arial"/>
          <w:b/>
          <w:bCs/>
          <w:iCs/>
          <w:sz w:val="20"/>
          <w:szCs w:val="20"/>
        </w:rPr>
        <w:t>Dodávky kabelů</w:t>
      </w:r>
      <w:r w:rsidR="008C6E5A">
        <w:rPr>
          <w:rFonts w:ascii="Arial" w:hAnsi="Arial" w:cs="Arial"/>
          <w:b/>
          <w:bCs/>
          <w:iCs/>
          <w:sz w:val="20"/>
          <w:szCs w:val="20"/>
        </w:rPr>
        <w:t xml:space="preserve"> a vodičů</w:t>
      </w:r>
      <w:r w:rsidR="008C6E5A" w:rsidRPr="001E3AD0">
        <w:rPr>
          <w:rFonts w:ascii="Arial" w:hAnsi="Arial" w:cs="Arial"/>
          <w:b/>
          <w:bCs/>
          <w:iCs/>
          <w:sz w:val="20"/>
          <w:szCs w:val="20"/>
        </w:rPr>
        <w:t xml:space="preserve"> VN a NN</w:t>
      </w:r>
      <w:r w:rsidR="008C6E5A">
        <w:rPr>
          <w:rFonts w:ascii="Arial" w:hAnsi="Arial" w:cs="Arial"/>
          <w:b/>
          <w:bCs/>
          <w:iCs/>
          <w:sz w:val="20"/>
          <w:szCs w:val="20"/>
        </w:rPr>
        <w:t>,</w:t>
      </w:r>
      <w:r w:rsidR="00DD0D33" w:rsidRPr="00784754">
        <w:rPr>
          <w:rFonts w:ascii="Arial" w:hAnsi="Arial" w:cs="Arial"/>
          <w:bCs/>
          <w:iCs/>
          <w:sz w:val="20"/>
          <w:szCs w:val="20"/>
        </w:rPr>
        <w:t>“</w:t>
      </w:r>
      <w:r w:rsidR="00380D16">
        <w:rPr>
          <w:rFonts w:ascii="Arial" w:hAnsi="Arial" w:cs="Arial"/>
          <w:bCs/>
          <w:iCs/>
          <w:sz w:val="20"/>
          <w:szCs w:val="20"/>
        </w:rPr>
        <w:t xml:space="preserve"> pro </w:t>
      </w:r>
      <w:r w:rsidR="00E36D8B" w:rsidRPr="00CB653D">
        <w:rPr>
          <w:rFonts w:ascii="Arial" w:hAnsi="Arial" w:cs="Arial"/>
          <w:b/>
          <w:bCs/>
          <w:iCs/>
          <w:sz w:val="20"/>
          <w:szCs w:val="20"/>
        </w:rPr>
        <w:t xml:space="preserve">část </w:t>
      </w:r>
      <w:r w:rsidR="00CB653D" w:rsidRPr="00CB653D">
        <w:rPr>
          <w:rFonts w:ascii="Arial" w:hAnsi="Arial" w:cs="Arial"/>
          <w:b/>
          <w:bCs/>
          <w:iCs/>
          <w:sz w:val="20"/>
          <w:szCs w:val="20"/>
        </w:rPr>
        <w:t>D – K</w:t>
      </w:r>
      <w:r w:rsidR="00CB653D">
        <w:rPr>
          <w:rFonts w:ascii="Arial" w:hAnsi="Arial" w:cs="Arial"/>
          <w:b/>
          <w:bCs/>
          <w:iCs/>
          <w:sz w:val="20"/>
          <w:szCs w:val="20"/>
        </w:rPr>
        <w:t>abely 1 kV Cu dle ČSN</w:t>
      </w:r>
      <w:r w:rsidR="007206EE">
        <w:rPr>
          <w:rFonts w:ascii="Arial" w:hAnsi="Arial" w:cs="Arial"/>
          <w:b/>
          <w:bCs/>
          <w:iCs/>
          <w:sz w:val="20"/>
          <w:szCs w:val="20"/>
        </w:rPr>
        <w:t xml:space="preserve"> </w:t>
      </w:r>
      <w:r w:rsidR="00327D7B" w:rsidRPr="00DA2C52">
        <w:rPr>
          <w:rFonts w:ascii="Arial" w:hAnsi="Arial" w:cs="Arial"/>
          <w:sz w:val="20"/>
          <w:szCs w:val="20"/>
        </w:rPr>
        <w:t>(dále jen „</w:t>
      </w:r>
      <w:r w:rsidR="007206EE">
        <w:rPr>
          <w:rFonts w:ascii="Arial" w:hAnsi="Arial" w:cs="Arial"/>
          <w:b/>
          <w:sz w:val="20"/>
          <w:szCs w:val="20"/>
        </w:rPr>
        <w:t>v</w:t>
      </w:r>
      <w:r w:rsidR="00327D7B" w:rsidRPr="007206EE">
        <w:rPr>
          <w:rFonts w:ascii="Arial" w:hAnsi="Arial" w:cs="Arial"/>
          <w:b/>
          <w:sz w:val="20"/>
          <w:szCs w:val="20"/>
        </w:rPr>
        <w:t>eřejná zakázka</w:t>
      </w:r>
      <w:r w:rsidR="00327D7B" w:rsidRPr="00DA2C52">
        <w:rPr>
          <w:rFonts w:ascii="Arial" w:hAnsi="Arial" w:cs="Arial"/>
          <w:sz w:val="20"/>
          <w:szCs w:val="20"/>
        </w:rPr>
        <w:t xml:space="preserve">“), zadávané </w:t>
      </w:r>
      <w:r w:rsidR="00E91766">
        <w:rPr>
          <w:rFonts w:ascii="Arial" w:hAnsi="Arial" w:cs="Arial"/>
          <w:sz w:val="20"/>
          <w:szCs w:val="20"/>
        </w:rPr>
        <w:t>zadavatelem</w:t>
      </w:r>
      <w:r w:rsidR="0065209F">
        <w:rPr>
          <w:rFonts w:ascii="Arial" w:hAnsi="Arial" w:cs="Arial"/>
          <w:sz w:val="20"/>
          <w:szCs w:val="20"/>
        </w:rPr>
        <w:t xml:space="preserve"> </w:t>
      </w:r>
      <w:r w:rsidR="00327D7B" w:rsidRPr="00DA2C52">
        <w:rPr>
          <w:rFonts w:ascii="Arial" w:hAnsi="Arial" w:cs="Arial"/>
          <w:sz w:val="20"/>
          <w:szCs w:val="20"/>
        </w:rPr>
        <w:t xml:space="preserve">v souladu se </w:t>
      </w:r>
      <w:r w:rsidR="000A4E5A">
        <w:rPr>
          <w:rFonts w:ascii="Arial" w:hAnsi="Arial" w:cs="Arial"/>
          <w:sz w:val="20"/>
          <w:szCs w:val="20"/>
        </w:rPr>
        <w:t>Z</w:t>
      </w:r>
      <w:r w:rsidR="008C6E5A">
        <w:rPr>
          <w:rFonts w:ascii="Arial" w:hAnsi="Arial" w:cs="Arial"/>
          <w:sz w:val="20"/>
          <w:szCs w:val="20"/>
        </w:rPr>
        <w:t>Z</w:t>
      </w:r>
      <w:r w:rsidR="000A4E5A">
        <w:rPr>
          <w:rFonts w:ascii="Arial" w:hAnsi="Arial" w:cs="Arial"/>
          <w:sz w:val="20"/>
          <w:szCs w:val="20"/>
        </w:rPr>
        <w:t>VZ</w:t>
      </w:r>
      <w:r w:rsidR="007206EE">
        <w:rPr>
          <w:rFonts w:ascii="Arial" w:hAnsi="Arial" w:cs="Arial"/>
          <w:sz w:val="20"/>
          <w:szCs w:val="20"/>
        </w:rPr>
        <w:t xml:space="preserve">, a zadávací dokumentace </w:t>
      </w:r>
      <w:r w:rsidR="00E91766">
        <w:rPr>
          <w:rFonts w:ascii="Arial" w:hAnsi="Arial" w:cs="Arial"/>
          <w:sz w:val="20"/>
          <w:szCs w:val="20"/>
        </w:rPr>
        <w:t>zadavatele</w:t>
      </w:r>
      <w:r w:rsidR="0065209F">
        <w:rPr>
          <w:rFonts w:ascii="Arial" w:hAnsi="Arial" w:cs="Arial"/>
          <w:sz w:val="20"/>
          <w:szCs w:val="20"/>
        </w:rPr>
        <w:t xml:space="preserve"> </w:t>
      </w:r>
      <w:r w:rsidR="007206EE">
        <w:rPr>
          <w:rFonts w:ascii="Arial" w:hAnsi="Arial" w:cs="Arial"/>
          <w:sz w:val="20"/>
          <w:szCs w:val="20"/>
        </w:rPr>
        <w:t>pro veřejnou zakázku</w:t>
      </w:r>
      <w:r w:rsidR="0012113D">
        <w:rPr>
          <w:rFonts w:ascii="Arial" w:hAnsi="Arial" w:cs="Arial"/>
          <w:sz w:val="20"/>
          <w:szCs w:val="20"/>
        </w:rPr>
        <w:t xml:space="preserve"> (dále jen „</w:t>
      </w:r>
      <w:r w:rsidR="0012113D">
        <w:rPr>
          <w:rFonts w:ascii="Arial" w:hAnsi="Arial" w:cs="Arial"/>
          <w:b/>
          <w:sz w:val="20"/>
          <w:szCs w:val="20"/>
        </w:rPr>
        <w:t>zadávací dokumentace</w:t>
      </w:r>
      <w:r w:rsidR="0012113D">
        <w:rPr>
          <w:rFonts w:ascii="Arial" w:hAnsi="Arial" w:cs="Arial"/>
          <w:sz w:val="20"/>
          <w:szCs w:val="20"/>
        </w:rPr>
        <w:t>“)</w:t>
      </w:r>
      <w:r w:rsidR="000A4E5A">
        <w:rPr>
          <w:rFonts w:ascii="Arial" w:hAnsi="Arial" w:cs="Arial"/>
          <w:sz w:val="20"/>
          <w:szCs w:val="20"/>
        </w:rPr>
        <w:t>.</w:t>
      </w:r>
    </w:p>
    <w:p w14:paraId="5FFB997A" w14:textId="77777777" w:rsidR="00060B31" w:rsidRPr="00DA2C52" w:rsidRDefault="00060B31" w:rsidP="00060B31">
      <w:pPr>
        <w:pStyle w:val="Bezmezer"/>
        <w:tabs>
          <w:tab w:val="num" w:pos="1440"/>
        </w:tabs>
        <w:spacing w:line="280" w:lineRule="atLeast"/>
        <w:jc w:val="both"/>
        <w:rPr>
          <w:rFonts w:ascii="Arial" w:hAnsi="Arial" w:cs="Arial"/>
          <w:sz w:val="20"/>
          <w:szCs w:val="20"/>
        </w:rPr>
      </w:pPr>
    </w:p>
    <w:p w14:paraId="5FFB997B" w14:textId="77777777" w:rsidR="00327D7B" w:rsidRPr="00DA2C52" w:rsidRDefault="00327D7B" w:rsidP="00060B31">
      <w:pPr>
        <w:spacing w:line="280" w:lineRule="atLeast"/>
        <w:jc w:val="center"/>
        <w:rPr>
          <w:rFonts w:cs="Arial"/>
          <w:b/>
          <w:szCs w:val="20"/>
        </w:rPr>
      </w:pPr>
    </w:p>
    <w:p w14:paraId="5FFB997C" w14:textId="77777777" w:rsidR="00327D7B" w:rsidRPr="00DA2C52" w:rsidRDefault="00327D7B" w:rsidP="00060B31">
      <w:pPr>
        <w:spacing w:line="280" w:lineRule="atLeast"/>
        <w:jc w:val="center"/>
        <w:rPr>
          <w:rFonts w:cs="Arial"/>
          <w:b/>
          <w:szCs w:val="20"/>
        </w:rPr>
      </w:pPr>
      <w:r w:rsidRPr="00DA2C52">
        <w:rPr>
          <w:rFonts w:cs="Arial"/>
          <w:b/>
          <w:szCs w:val="20"/>
        </w:rPr>
        <w:t>I.</w:t>
      </w:r>
    </w:p>
    <w:p w14:paraId="5FFB997D" w14:textId="77777777" w:rsidR="00327D7B" w:rsidRPr="00DA2C52" w:rsidRDefault="00327D7B" w:rsidP="00060B31">
      <w:pPr>
        <w:spacing w:line="280" w:lineRule="atLeast"/>
        <w:jc w:val="center"/>
        <w:rPr>
          <w:rFonts w:cs="Arial"/>
          <w:b/>
          <w:szCs w:val="20"/>
        </w:rPr>
      </w:pPr>
      <w:r w:rsidRPr="00DA2C52">
        <w:rPr>
          <w:rFonts w:cs="Arial"/>
          <w:b/>
          <w:szCs w:val="20"/>
        </w:rPr>
        <w:t>Předmět smlouvy</w:t>
      </w:r>
    </w:p>
    <w:p w14:paraId="5FFB997E" w14:textId="77777777" w:rsidR="00327D7B" w:rsidRPr="00DA2C52" w:rsidRDefault="00327D7B" w:rsidP="00060B31">
      <w:pPr>
        <w:spacing w:line="280" w:lineRule="atLeast"/>
        <w:jc w:val="both"/>
        <w:rPr>
          <w:rFonts w:cs="Arial"/>
          <w:szCs w:val="20"/>
        </w:rPr>
      </w:pPr>
    </w:p>
    <w:p w14:paraId="65621A53" w14:textId="7A1121DF" w:rsidR="006B20D9" w:rsidRDefault="00327D7B" w:rsidP="00F2599F">
      <w:pPr>
        <w:numPr>
          <w:ilvl w:val="0"/>
          <w:numId w:val="1"/>
        </w:numPr>
        <w:spacing w:line="280" w:lineRule="atLeast"/>
        <w:jc w:val="both"/>
        <w:rPr>
          <w:rFonts w:cs="Arial"/>
          <w:szCs w:val="20"/>
        </w:rPr>
      </w:pPr>
      <w:r w:rsidRPr="00DA2C52">
        <w:rPr>
          <w:rFonts w:cs="Arial"/>
          <w:szCs w:val="20"/>
        </w:rPr>
        <w:t>Předmětem této sm</w:t>
      </w:r>
      <w:r w:rsidR="007542F5" w:rsidRPr="00DA2C52">
        <w:rPr>
          <w:rFonts w:cs="Arial"/>
          <w:szCs w:val="20"/>
        </w:rPr>
        <w:t xml:space="preserve">louvy je </w:t>
      </w:r>
      <w:r w:rsidR="00A51E00">
        <w:rPr>
          <w:rFonts w:cs="Arial"/>
          <w:szCs w:val="20"/>
        </w:rPr>
        <w:t>dodávka</w:t>
      </w:r>
      <w:r w:rsidR="0012113D">
        <w:rPr>
          <w:rFonts w:cs="Arial"/>
          <w:szCs w:val="20"/>
        </w:rPr>
        <w:t xml:space="preserve"> </w:t>
      </w:r>
      <w:r w:rsidR="00CB653D">
        <w:rPr>
          <w:rFonts w:cs="Arial"/>
          <w:b/>
          <w:bCs/>
          <w:szCs w:val="20"/>
        </w:rPr>
        <w:t>kabelů 1 kV Cu dle ČSN</w:t>
      </w:r>
      <w:r w:rsidR="0012113D">
        <w:rPr>
          <w:rFonts w:cs="Arial"/>
          <w:szCs w:val="20"/>
        </w:rPr>
        <w:t xml:space="preserve"> (dále jen </w:t>
      </w:r>
      <w:r w:rsidR="0012113D" w:rsidRPr="00A638B8">
        <w:rPr>
          <w:rFonts w:cs="Arial"/>
          <w:b/>
          <w:szCs w:val="20"/>
        </w:rPr>
        <w:t>„</w:t>
      </w:r>
      <w:r w:rsidR="0012113D">
        <w:rPr>
          <w:rFonts w:cs="Arial"/>
          <w:b/>
          <w:szCs w:val="20"/>
        </w:rPr>
        <w:t>zboží</w:t>
      </w:r>
      <w:r w:rsidR="0012113D" w:rsidRPr="00A638B8">
        <w:rPr>
          <w:rFonts w:cs="Arial"/>
          <w:b/>
          <w:szCs w:val="20"/>
        </w:rPr>
        <w:t>“</w:t>
      </w:r>
      <w:r w:rsidR="0012113D">
        <w:rPr>
          <w:rFonts w:cs="Arial"/>
          <w:szCs w:val="20"/>
        </w:rPr>
        <w:t>) prodávajícím kupujícímu</w:t>
      </w:r>
      <w:r w:rsidR="006B20D9">
        <w:rPr>
          <w:rFonts w:cs="Arial"/>
          <w:szCs w:val="20"/>
        </w:rPr>
        <w:t xml:space="preserve">. </w:t>
      </w:r>
    </w:p>
    <w:p w14:paraId="2359360F" w14:textId="77777777" w:rsidR="006B20D9" w:rsidRDefault="006B20D9" w:rsidP="006B20D9">
      <w:pPr>
        <w:spacing w:line="280" w:lineRule="atLeast"/>
        <w:ind w:left="340"/>
        <w:jc w:val="both"/>
        <w:rPr>
          <w:rFonts w:cs="Arial"/>
          <w:szCs w:val="20"/>
        </w:rPr>
      </w:pPr>
    </w:p>
    <w:p w14:paraId="1F41530A" w14:textId="7B764F82" w:rsidR="006B20D9" w:rsidRDefault="006B20D9" w:rsidP="00F2599F">
      <w:pPr>
        <w:numPr>
          <w:ilvl w:val="0"/>
          <w:numId w:val="1"/>
        </w:numPr>
        <w:spacing w:line="280" w:lineRule="atLeast"/>
        <w:jc w:val="both"/>
        <w:rPr>
          <w:rFonts w:cs="Arial"/>
          <w:szCs w:val="20"/>
        </w:rPr>
      </w:pPr>
      <w:r>
        <w:rPr>
          <w:rFonts w:cs="Arial"/>
          <w:szCs w:val="20"/>
        </w:rPr>
        <w:t>Dodávka zboží bude realizována</w:t>
      </w:r>
      <w:r w:rsidR="0012113D">
        <w:rPr>
          <w:rFonts w:cs="Arial"/>
          <w:szCs w:val="20"/>
        </w:rPr>
        <w:t xml:space="preserve"> </w:t>
      </w:r>
      <w:r w:rsidR="000946FB">
        <w:rPr>
          <w:rFonts w:cs="Arial"/>
          <w:szCs w:val="20"/>
        </w:rPr>
        <w:t xml:space="preserve">za </w:t>
      </w:r>
      <w:r w:rsidR="0012113D">
        <w:rPr>
          <w:rFonts w:cs="Arial"/>
          <w:szCs w:val="20"/>
        </w:rPr>
        <w:t>podmínek stanovených v této smlouvě, nabídce</w:t>
      </w:r>
      <w:r w:rsidR="00854B5F">
        <w:rPr>
          <w:rFonts w:cs="Arial"/>
          <w:szCs w:val="20"/>
        </w:rPr>
        <w:t>,</w:t>
      </w:r>
      <w:r w:rsidR="0012113D">
        <w:rPr>
          <w:rFonts w:cs="Arial"/>
          <w:szCs w:val="20"/>
        </w:rPr>
        <w:t xml:space="preserve"> zadávací dokumentaci</w:t>
      </w:r>
      <w:r w:rsidR="00854B5F">
        <w:rPr>
          <w:rFonts w:cs="Arial"/>
          <w:szCs w:val="20"/>
        </w:rPr>
        <w:t xml:space="preserve"> a dle </w:t>
      </w:r>
      <w:r w:rsidR="00C70DD2">
        <w:rPr>
          <w:rFonts w:cs="Arial"/>
          <w:szCs w:val="20"/>
        </w:rPr>
        <w:t>Všeobecných podmínek platných</w:t>
      </w:r>
      <w:r w:rsidR="00C70DD2" w:rsidRPr="00C70DD2">
        <w:rPr>
          <w:rFonts w:cs="Arial"/>
          <w:szCs w:val="20"/>
        </w:rPr>
        <w:t xml:space="preserve"> pro kupní smlouvy a</w:t>
      </w:r>
      <w:r w:rsidR="00C70DD2">
        <w:rPr>
          <w:rFonts w:cs="Arial"/>
          <w:szCs w:val="20"/>
        </w:rPr>
        <w:t xml:space="preserve"> </w:t>
      </w:r>
      <w:r w:rsidR="00C70DD2" w:rsidRPr="00C70DD2">
        <w:rPr>
          <w:rFonts w:cs="Arial"/>
          <w:szCs w:val="20"/>
        </w:rPr>
        <w:t>smlouvy o dílo společností skupiny E.ON Czech</w:t>
      </w:r>
      <w:r w:rsidR="00C70DD2">
        <w:rPr>
          <w:rFonts w:cs="Arial"/>
          <w:szCs w:val="20"/>
        </w:rPr>
        <w:t xml:space="preserve"> </w:t>
      </w:r>
      <w:r w:rsidR="00DA24BA">
        <w:rPr>
          <w:rFonts w:cs="Arial"/>
          <w:szCs w:val="20"/>
        </w:rPr>
        <w:t xml:space="preserve">ve verzi </w:t>
      </w:r>
      <w:r w:rsidR="00833EB2">
        <w:rPr>
          <w:rFonts w:cs="Arial"/>
          <w:szCs w:val="20"/>
        </w:rPr>
        <w:t>platné a účinné</w:t>
      </w:r>
      <w:r w:rsidR="00C86E9B">
        <w:rPr>
          <w:rFonts w:cs="Arial"/>
          <w:szCs w:val="20"/>
        </w:rPr>
        <w:t xml:space="preserve"> ke dni uzavření této smlouvy</w:t>
      </w:r>
      <w:r w:rsidR="00DA24BA">
        <w:rPr>
          <w:rFonts w:cs="Arial"/>
          <w:szCs w:val="20"/>
        </w:rPr>
        <w:t xml:space="preserve"> (dále jen „</w:t>
      </w:r>
      <w:r w:rsidR="00DA24BA" w:rsidRPr="00CC2EC9">
        <w:rPr>
          <w:rFonts w:cs="Arial"/>
          <w:b/>
          <w:szCs w:val="20"/>
        </w:rPr>
        <w:t>VNP</w:t>
      </w:r>
      <w:r w:rsidR="00DA24BA">
        <w:rPr>
          <w:rFonts w:cs="Arial"/>
          <w:szCs w:val="20"/>
        </w:rPr>
        <w:t xml:space="preserve">“) </w:t>
      </w:r>
      <w:r w:rsidR="00C70DD2">
        <w:rPr>
          <w:rFonts w:cs="Arial"/>
          <w:szCs w:val="20"/>
        </w:rPr>
        <w:t>jako obchodních podmínek kupujícího</w:t>
      </w:r>
      <w:r w:rsidR="004A71A6">
        <w:rPr>
          <w:rFonts w:cs="Arial"/>
          <w:szCs w:val="20"/>
        </w:rPr>
        <w:t xml:space="preserve">, včetně zvláštní akceptace </w:t>
      </w:r>
      <w:r w:rsidR="004A71A6">
        <w:rPr>
          <w:rFonts w:eastAsia="Calibri" w:cs="Arial"/>
          <w:szCs w:val="20"/>
          <w:lang w:eastAsia="en-US"/>
        </w:rPr>
        <w:t xml:space="preserve">vybraných ustanovení obchodních podmínek </w:t>
      </w:r>
      <w:r w:rsidR="00F75C7B">
        <w:rPr>
          <w:rFonts w:eastAsia="Calibri" w:cs="Arial"/>
          <w:szCs w:val="20"/>
          <w:lang w:eastAsia="en-US"/>
        </w:rPr>
        <w:t xml:space="preserve">prodávajícím </w:t>
      </w:r>
      <w:r w:rsidR="008F039A">
        <w:rPr>
          <w:rFonts w:eastAsia="Calibri" w:cs="Arial"/>
          <w:szCs w:val="20"/>
          <w:lang w:eastAsia="en-US"/>
        </w:rPr>
        <w:t xml:space="preserve">dle § 1753 </w:t>
      </w:r>
      <w:r w:rsidR="00900C5F">
        <w:rPr>
          <w:rFonts w:eastAsia="Calibri" w:cs="Arial"/>
          <w:szCs w:val="20"/>
          <w:lang w:eastAsia="en-US"/>
        </w:rPr>
        <w:t>občanského zákoníku</w:t>
      </w:r>
      <w:r w:rsidR="004A71A6">
        <w:rPr>
          <w:rFonts w:eastAsia="Calibri" w:cs="Arial"/>
          <w:szCs w:val="20"/>
          <w:lang w:eastAsia="en-US"/>
        </w:rPr>
        <w:t>,</w:t>
      </w:r>
      <w:r w:rsidR="00926CB9">
        <w:rPr>
          <w:rFonts w:cs="Arial"/>
          <w:szCs w:val="20"/>
        </w:rPr>
        <w:t xml:space="preserve"> připojených k této smlouvě jako </w:t>
      </w:r>
      <w:r w:rsidR="00926CB9">
        <w:rPr>
          <w:rFonts w:cs="Arial"/>
          <w:szCs w:val="20"/>
          <w:u w:val="single"/>
        </w:rPr>
        <w:t>příloha</w:t>
      </w:r>
      <w:r w:rsidR="00670F48">
        <w:rPr>
          <w:rFonts w:cs="Arial"/>
          <w:szCs w:val="20"/>
          <w:u w:val="single"/>
        </w:rPr>
        <w:t> </w:t>
      </w:r>
      <w:r w:rsidR="003F1BFC">
        <w:rPr>
          <w:rFonts w:cs="Arial"/>
          <w:szCs w:val="20"/>
          <w:u w:val="single"/>
        </w:rPr>
        <w:t>4</w:t>
      </w:r>
      <w:r w:rsidR="0012113D" w:rsidRPr="00C70DD2">
        <w:rPr>
          <w:rFonts w:cs="Arial"/>
          <w:szCs w:val="20"/>
        </w:rPr>
        <w:t xml:space="preserve">. </w:t>
      </w:r>
    </w:p>
    <w:p w14:paraId="26E06FFA" w14:textId="77777777" w:rsidR="006B20D9" w:rsidRDefault="006B20D9" w:rsidP="006B20D9">
      <w:pPr>
        <w:spacing w:line="280" w:lineRule="atLeast"/>
        <w:ind w:left="340"/>
        <w:jc w:val="both"/>
        <w:rPr>
          <w:rFonts w:cs="Arial"/>
          <w:szCs w:val="20"/>
        </w:rPr>
      </w:pPr>
    </w:p>
    <w:p w14:paraId="7CC5135B" w14:textId="344D0EBE" w:rsidR="00AC1FE7" w:rsidRPr="00AC1FE7" w:rsidRDefault="0012113D" w:rsidP="00CE37EF">
      <w:pPr>
        <w:numPr>
          <w:ilvl w:val="0"/>
          <w:numId w:val="1"/>
        </w:numPr>
        <w:spacing w:line="280" w:lineRule="atLeast"/>
        <w:jc w:val="both"/>
        <w:rPr>
          <w:rFonts w:cs="Arial"/>
          <w:szCs w:val="20"/>
        </w:rPr>
      </w:pPr>
      <w:r w:rsidRPr="00C70DD2">
        <w:rPr>
          <w:rFonts w:cs="Arial"/>
          <w:szCs w:val="20"/>
        </w:rPr>
        <w:t>Zboží je v členění dle položek blíže určeno v </w:t>
      </w:r>
      <w:r w:rsidRPr="00C70DD2">
        <w:rPr>
          <w:rFonts w:cs="Arial"/>
          <w:szCs w:val="20"/>
          <w:u w:val="single"/>
        </w:rPr>
        <w:t xml:space="preserve">příloze </w:t>
      </w:r>
      <w:proofErr w:type="gramStart"/>
      <w:r w:rsidRPr="00C70DD2">
        <w:rPr>
          <w:rFonts w:cs="Arial"/>
          <w:szCs w:val="20"/>
          <w:u w:val="single"/>
        </w:rPr>
        <w:t>1</w:t>
      </w:r>
      <w:r w:rsidR="008C6E5A">
        <w:rPr>
          <w:rFonts w:cs="Arial"/>
          <w:szCs w:val="20"/>
          <w:u w:val="single"/>
        </w:rPr>
        <w:t>a</w:t>
      </w:r>
      <w:proofErr w:type="gramEnd"/>
      <w:r w:rsidRPr="00C70DD2">
        <w:rPr>
          <w:rFonts w:cs="Arial"/>
          <w:szCs w:val="20"/>
        </w:rPr>
        <w:t xml:space="preserve"> této smlouvy.</w:t>
      </w:r>
      <w:r w:rsidR="00F2599F">
        <w:rPr>
          <w:rFonts w:cs="Arial"/>
          <w:szCs w:val="20"/>
        </w:rPr>
        <w:t xml:space="preserve"> </w:t>
      </w:r>
      <w:r w:rsidR="001F504F">
        <w:rPr>
          <w:rFonts w:cs="Arial"/>
          <w:bCs/>
          <w:iCs/>
          <w:szCs w:val="20"/>
        </w:rPr>
        <w:t>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w:t>
      </w:r>
      <w:r w:rsidR="00A409E0">
        <w:rPr>
          <w:rFonts w:cs="Arial"/>
          <w:bCs/>
          <w:iCs/>
          <w:szCs w:val="20"/>
        </w:rPr>
        <w:t xml:space="preserve"> technickou specifikaci kupujícího, která tvoří </w:t>
      </w:r>
      <w:r w:rsidR="00A409E0">
        <w:rPr>
          <w:rFonts w:cs="Arial"/>
          <w:bCs/>
          <w:iCs/>
          <w:szCs w:val="20"/>
          <w:u w:val="single"/>
        </w:rPr>
        <w:t>přílohu 2</w:t>
      </w:r>
      <w:r w:rsidR="00A409E0">
        <w:rPr>
          <w:rFonts w:cs="Arial"/>
          <w:bCs/>
          <w:iCs/>
          <w:szCs w:val="20"/>
        </w:rPr>
        <w:t xml:space="preserve"> této smlouvy</w:t>
      </w:r>
      <w:r w:rsidR="00CE4F42">
        <w:rPr>
          <w:rFonts w:cs="Arial"/>
          <w:bCs/>
          <w:iCs/>
          <w:szCs w:val="20"/>
        </w:rPr>
        <w:t>,</w:t>
      </w:r>
      <w:r w:rsidR="00A409E0">
        <w:rPr>
          <w:rFonts w:cs="Arial"/>
          <w:bCs/>
          <w:iCs/>
          <w:szCs w:val="20"/>
        </w:rPr>
        <w:t xml:space="preserve"> a</w:t>
      </w:r>
      <w:r w:rsidR="001F504F">
        <w:rPr>
          <w:rFonts w:cs="Arial"/>
          <w:bCs/>
          <w:iCs/>
          <w:szCs w:val="20"/>
        </w:rPr>
        <w:t xml:space="preserve"> technické parametry, jejichž podrobný popis a specifikace tvoří </w:t>
      </w:r>
      <w:r w:rsidR="001F504F">
        <w:rPr>
          <w:rFonts w:cs="Arial"/>
          <w:bCs/>
          <w:iCs/>
          <w:szCs w:val="20"/>
          <w:u w:val="single"/>
        </w:rPr>
        <w:t>přílohu 3</w:t>
      </w:r>
      <w:r w:rsidR="001F504F">
        <w:rPr>
          <w:rFonts w:cs="Arial"/>
          <w:bCs/>
          <w:iCs/>
          <w:szCs w:val="20"/>
        </w:rPr>
        <w:t xml:space="preserve"> této smlouvy.</w:t>
      </w:r>
    </w:p>
    <w:p w14:paraId="0099B540" w14:textId="77777777" w:rsidR="00AC1FE7" w:rsidRDefault="00AC1FE7" w:rsidP="00AC1FE7">
      <w:pPr>
        <w:spacing w:line="280" w:lineRule="atLeast"/>
        <w:ind w:left="340"/>
        <w:jc w:val="both"/>
        <w:rPr>
          <w:rFonts w:cs="Arial"/>
          <w:szCs w:val="20"/>
        </w:rPr>
      </w:pPr>
    </w:p>
    <w:p w14:paraId="5FFB997F" w14:textId="66D09670" w:rsidR="008D5F8C" w:rsidRPr="00CE37EF" w:rsidRDefault="00F2599F" w:rsidP="00CE37EF">
      <w:pPr>
        <w:numPr>
          <w:ilvl w:val="0"/>
          <w:numId w:val="1"/>
        </w:numPr>
        <w:spacing w:line="280" w:lineRule="atLeast"/>
        <w:jc w:val="both"/>
        <w:rPr>
          <w:rFonts w:cs="Arial"/>
          <w:szCs w:val="20"/>
        </w:rPr>
      </w:pPr>
      <w:r w:rsidRPr="00CE37EF">
        <w:rPr>
          <w:rFonts w:cs="Arial"/>
          <w:szCs w:val="20"/>
        </w:rPr>
        <w:t>Prodávající je také povinen předat kupujícímu spolu s dodávkou zboží veškerou dokumentaci potřebnou pro použití zboží v souladu s jeho účelem</w:t>
      </w:r>
      <w:r w:rsidR="006A2BB4">
        <w:rPr>
          <w:rFonts w:cs="Arial"/>
          <w:szCs w:val="20"/>
        </w:rPr>
        <w:t xml:space="preserve"> a všechny součásti a příslušenství zboží</w:t>
      </w:r>
      <w:r w:rsidR="00E36D8B" w:rsidRPr="00CE37EF">
        <w:rPr>
          <w:rFonts w:cs="Arial"/>
          <w:szCs w:val="20"/>
        </w:rPr>
        <w:t>.</w:t>
      </w:r>
    </w:p>
    <w:p w14:paraId="5FFB9980" w14:textId="77777777" w:rsidR="008D5F8C" w:rsidRDefault="008D5F8C" w:rsidP="008D5F8C">
      <w:pPr>
        <w:spacing w:line="280" w:lineRule="atLeast"/>
        <w:jc w:val="both"/>
        <w:rPr>
          <w:rFonts w:cs="Arial"/>
          <w:szCs w:val="20"/>
        </w:rPr>
      </w:pPr>
    </w:p>
    <w:p w14:paraId="5FFB9981" w14:textId="0B3B6306" w:rsidR="008D5F8C" w:rsidRDefault="008D5F8C" w:rsidP="00A73044">
      <w:pPr>
        <w:numPr>
          <w:ilvl w:val="0"/>
          <w:numId w:val="1"/>
        </w:numPr>
        <w:spacing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zboží a umožnit kupujícímu nabytí vlastnického práva ke zboží a kupující se zavazuje dodané zboží převzít a zaplatit za něj prodávajícímu dohodnutou cenu.</w:t>
      </w:r>
      <w:r w:rsidR="00BD71CB">
        <w:rPr>
          <w:rFonts w:cs="Arial"/>
          <w:szCs w:val="20"/>
        </w:rPr>
        <w:t xml:space="preserve"> Cena zboží v členění dle jednotkových cen za jednotlivé položky zboží je uvedena v </w:t>
      </w:r>
      <w:r w:rsidR="00BD71CB" w:rsidRPr="007A7623">
        <w:rPr>
          <w:rFonts w:cs="Arial"/>
          <w:szCs w:val="20"/>
          <w:u w:val="single"/>
        </w:rPr>
        <w:t xml:space="preserve">příloze </w:t>
      </w:r>
      <w:proofErr w:type="gramStart"/>
      <w:r w:rsidR="00BD71CB" w:rsidRPr="007A7623">
        <w:rPr>
          <w:rFonts w:cs="Arial"/>
          <w:szCs w:val="20"/>
          <w:u w:val="single"/>
        </w:rPr>
        <w:t>1</w:t>
      </w:r>
      <w:r w:rsidR="008C6E5A">
        <w:rPr>
          <w:rFonts w:cs="Arial"/>
          <w:szCs w:val="20"/>
          <w:u w:val="single"/>
        </w:rPr>
        <w:t>a</w:t>
      </w:r>
      <w:proofErr w:type="gramEnd"/>
      <w:r w:rsidR="00BD71CB">
        <w:rPr>
          <w:rFonts w:cs="Arial"/>
          <w:szCs w:val="20"/>
        </w:rPr>
        <w:t xml:space="preserve"> této smlouvy.</w:t>
      </w:r>
    </w:p>
    <w:p w14:paraId="5A6976F8" w14:textId="77777777" w:rsidR="00CF3B8A" w:rsidRDefault="00CF3B8A" w:rsidP="00CF3B8A">
      <w:pPr>
        <w:spacing w:line="280" w:lineRule="atLeast"/>
        <w:ind w:left="340"/>
        <w:jc w:val="both"/>
        <w:rPr>
          <w:rFonts w:cs="Arial"/>
          <w:szCs w:val="20"/>
        </w:rPr>
      </w:pPr>
    </w:p>
    <w:p w14:paraId="533314FC" w14:textId="69B8EA4D" w:rsidR="00817B47" w:rsidRPr="00D17513" w:rsidRDefault="00817B47" w:rsidP="00817B47">
      <w:pPr>
        <w:numPr>
          <w:ilvl w:val="0"/>
          <w:numId w:val="1"/>
        </w:numPr>
        <w:spacing w:line="280" w:lineRule="atLeast"/>
        <w:jc w:val="both"/>
        <w:rPr>
          <w:rFonts w:cs="Arial"/>
          <w:szCs w:val="20"/>
        </w:rPr>
      </w:pPr>
      <w:r w:rsidRPr="00D17513">
        <w:rPr>
          <w:rFonts w:cs="Arial"/>
          <w:szCs w:val="20"/>
        </w:rPr>
        <w:t xml:space="preserve">Plnění dle této smlouvy (dodávky zboží) bude probíhat po </w:t>
      </w:r>
      <w:r>
        <w:rPr>
          <w:rFonts w:cs="Arial"/>
          <w:szCs w:val="20"/>
        </w:rPr>
        <w:t>jednotlivých dodávkách (dílčích plnění)</w:t>
      </w:r>
      <w:r w:rsidRPr="00D17513">
        <w:rPr>
          <w:rFonts w:cs="Arial"/>
          <w:szCs w:val="20"/>
        </w:rPr>
        <w:t xml:space="preserve">, při kterých bude prodávající </w:t>
      </w:r>
      <w:r>
        <w:rPr>
          <w:rFonts w:cs="Arial"/>
          <w:szCs w:val="20"/>
        </w:rPr>
        <w:t xml:space="preserve">dodávat kupujícímu zboží v množství, druzích a do míst plnění dle této smlouvy jednak na základě její </w:t>
      </w:r>
      <w:r>
        <w:rPr>
          <w:rFonts w:cs="Arial"/>
          <w:szCs w:val="20"/>
          <w:u w:val="single"/>
        </w:rPr>
        <w:t xml:space="preserve">přílohy </w:t>
      </w:r>
      <w:proofErr w:type="gramStart"/>
      <w:r>
        <w:rPr>
          <w:rFonts w:cs="Arial"/>
          <w:szCs w:val="20"/>
          <w:u w:val="single"/>
        </w:rPr>
        <w:t>1b</w:t>
      </w:r>
      <w:proofErr w:type="gramEnd"/>
      <w:r>
        <w:rPr>
          <w:rFonts w:cs="Arial"/>
          <w:szCs w:val="20"/>
        </w:rPr>
        <w:t xml:space="preserve">, jednak </w:t>
      </w:r>
      <w:r w:rsidRPr="00D17513">
        <w:rPr>
          <w:rFonts w:cs="Arial"/>
          <w:szCs w:val="20"/>
        </w:rPr>
        <w:t xml:space="preserve">na základě </w:t>
      </w:r>
      <w:r>
        <w:rPr>
          <w:rFonts w:cs="Arial"/>
          <w:szCs w:val="20"/>
        </w:rPr>
        <w:t>odvolávek</w:t>
      </w:r>
      <w:r w:rsidRPr="00D17513">
        <w:rPr>
          <w:rFonts w:cs="Arial"/>
          <w:szCs w:val="20"/>
        </w:rPr>
        <w:t xml:space="preserve"> kupujícího (dále jen „</w:t>
      </w:r>
      <w:r>
        <w:rPr>
          <w:rFonts w:cs="Arial"/>
          <w:b/>
          <w:szCs w:val="20"/>
        </w:rPr>
        <w:t>výzva k plnění</w:t>
      </w:r>
      <w:r w:rsidRPr="00D17513">
        <w:rPr>
          <w:rFonts w:cs="Arial"/>
          <w:szCs w:val="20"/>
        </w:rPr>
        <w:t>“).</w:t>
      </w:r>
    </w:p>
    <w:p w14:paraId="5FFB9986" w14:textId="77777777" w:rsidR="002B498A" w:rsidRDefault="002B498A" w:rsidP="005350AD"/>
    <w:p w14:paraId="10E30880" w14:textId="77777777" w:rsidR="00BD0C79" w:rsidRPr="00687C3E" w:rsidRDefault="00BD0C79" w:rsidP="00BD0C79">
      <w:pPr>
        <w:numPr>
          <w:ilvl w:val="0"/>
          <w:numId w:val="1"/>
        </w:numPr>
        <w:spacing w:line="280" w:lineRule="atLeast"/>
        <w:jc w:val="both"/>
        <w:rPr>
          <w:rFonts w:cs="Arial"/>
          <w:szCs w:val="20"/>
        </w:rPr>
      </w:pPr>
      <w:r>
        <w:t>O</w:t>
      </w:r>
      <w:r w:rsidRPr="005948DE">
        <w:t>dběrné množství uvedené v </w:t>
      </w:r>
      <w:r w:rsidRPr="005948DE">
        <w:rPr>
          <w:u w:val="single"/>
        </w:rPr>
        <w:t xml:space="preserve">příloze </w:t>
      </w:r>
      <w:proofErr w:type="gramStart"/>
      <w:r w:rsidRPr="005948DE">
        <w:rPr>
          <w:u w:val="single"/>
        </w:rPr>
        <w:t>1</w:t>
      </w:r>
      <w:r>
        <w:rPr>
          <w:u w:val="single"/>
        </w:rPr>
        <w:t>a</w:t>
      </w:r>
      <w:proofErr w:type="gramEnd"/>
      <w:r w:rsidRPr="005948DE">
        <w:t xml:space="preserve"> je stanoveno pouze jako předpokládané. To znamená, že kupující není zavázán k odběru zboží v žádném minimálním či maximálním objemu. </w:t>
      </w:r>
    </w:p>
    <w:p w14:paraId="70C9DC1B" w14:textId="77777777" w:rsidR="00BD0C79" w:rsidRPr="00687C3E" w:rsidRDefault="00BD0C79" w:rsidP="00BD0C79">
      <w:pPr>
        <w:spacing w:line="280" w:lineRule="atLeast"/>
        <w:ind w:left="340"/>
        <w:jc w:val="both"/>
        <w:rPr>
          <w:rFonts w:cs="Arial"/>
          <w:szCs w:val="20"/>
        </w:rPr>
      </w:pPr>
    </w:p>
    <w:p w14:paraId="0B0DEE33" w14:textId="77777777" w:rsidR="00BD0C79" w:rsidRPr="00C770A6" w:rsidRDefault="00BD0C79" w:rsidP="00BD0C79">
      <w:pPr>
        <w:numPr>
          <w:ilvl w:val="0"/>
          <w:numId w:val="1"/>
        </w:numPr>
        <w:spacing w:line="280" w:lineRule="atLeast"/>
        <w:jc w:val="both"/>
        <w:rPr>
          <w:rFonts w:cs="Arial"/>
          <w:szCs w:val="20"/>
        </w:rPr>
      </w:pPr>
      <w:r w:rsidRPr="00C770A6">
        <w:rPr>
          <w:rFonts w:cs="Arial"/>
          <w:szCs w:val="20"/>
        </w:rPr>
        <w:t xml:space="preserve">Uzavření této smlouvy mezi shora uvedenými smluvními stranami nezakládá povinnost kupujícího k odběru žádného množství zboží od prodávajícího. </w:t>
      </w:r>
      <w:r w:rsidRPr="00877293">
        <w:rPr>
          <w:rFonts w:cs="Arial"/>
          <w:szCs w:val="20"/>
        </w:rPr>
        <w:t xml:space="preserve">Tím není dotčen závazek prodávajícího dodat zboží do konsignačních skladů kupujícího v množstvích dle </w:t>
      </w:r>
      <w:r w:rsidRPr="00877293">
        <w:rPr>
          <w:rFonts w:cs="Arial"/>
          <w:szCs w:val="20"/>
          <w:u w:val="single"/>
        </w:rPr>
        <w:t xml:space="preserve">přílohy </w:t>
      </w:r>
      <w:proofErr w:type="gramStart"/>
      <w:r w:rsidRPr="00877293">
        <w:rPr>
          <w:rFonts w:cs="Arial"/>
          <w:szCs w:val="20"/>
          <w:u w:val="single"/>
        </w:rPr>
        <w:t>1b</w:t>
      </w:r>
      <w:proofErr w:type="gramEnd"/>
      <w:r w:rsidRPr="00877293">
        <w:rPr>
          <w:rFonts w:cs="Arial"/>
          <w:szCs w:val="20"/>
        </w:rPr>
        <w:t xml:space="preserve"> a ve lhůtě dle čl. II. odst. 4. této smlouvy.</w:t>
      </w:r>
      <w:r>
        <w:rPr>
          <w:rFonts w:cs="Arial"/>
          <w:szCs w:val="20"/>
        </w:rPr>
        <w:t xml:space="preserve"> </w:t>
      </w:r>
      <w:r w:rsidRPr="00C770A6">
        <w:rPr>
          <w:rFonts w:cs="Arial"/>
          <w:szCs w:val="20"/>
        </w:rPr>
        <w:t>Smluvní strany se z</w:t>
      </w:r>
      <w:r w:rsidRPr="008749F0">
        <w:rPr>
          <w:rFonts w:cs="Arial"/>
          <w:szCs w:val="20"/>
        </w:rPr>
        <w:t xml:space="preserve">ároveň </w:t>
      </w:r>
      <w:r w:rsidRPr="00C770A6">
        <w:rPr>
          <w:rFonts w:cs="Arial"/>
          <w:szCs w:val="20"/>
        </w:rPr>
        <w:t xml:space="preserve">dohodly, že ustanovení § 2098 občanského zákoníku se nepoužije. </w:t>
      </w:r>
    </w:p>
    <w:p w14:paraId="5FFB998A" w14:textId="77777777" w:rsidR="00327D7B" w:rsidRPr="00DA2C52" w:rsidRDefault="00327D7B" w:rsidP="00060B31">
      <w:pPr>
        <w:spacing w:line="280" w:lineRule="atLeast"/>
        <w:jc w:val="both"/>
        <w:rPr>
          <w:rFonts w:cs="Arial"/>
          <w:b/>
          <w:szCs w:val="20"/>
        </w:rPr>
      </w:pPr>
    </w:p>
    <w:p w14:paraId="5FFB998B" w14:textId="77777777" w:rsidR="00327D7B" w:rsidRPr="00DA2C52" w:rsidRDefault="00327D7B" w:rsidP="00060B31">
      <w:pPr>
        <w:spacing w:line="280" w:lineRule="atLeast"/>
        <w:jc w:val="center"/>
        <w:rPr>
          <w:rFonts w:cs="Arial"/>
          <w:b/>
          <w:szCs w:val="20"/>
        </w:rPr>
      </w:pPr>
      <w:r w:rsidRPr="00DA2C52">
        <w:rPr>
          <w:rFonts w:cs="Arial"/>
          <w:b/>
          <w:szCs w:val="20"/>
        </w:rPr>
        <w:t>II.</w:t>
      </w:r>
    </w:p>
    <w:p w14:paraId="5FFB998C" w14:textId="5420E7B6"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dodání zboží</w:t>
      </w:r>
      <w:r w:rsidR="00327D7B" w:rsidRPr="00DA2C52">
        <w:rPr>
          <w:rFonts w:cs="Arial"/>
          <w:b/>
          <w:szCs w:val="20"/>
        </w:rPr>
        <w:t xml:space="preserve"> </w:t>
      </w:r>
    </w:p>
    <w:p w14:paraId="5FFB998D" w14:textId="77777777" w:rsidR="00327D7B" w:rsidRPr="00DA2C52" w:rsidRDefault="00327D7B" w:rsidP="00060B31">
      <w:pPr>
        <w:spacing w:line="280" w:lineRule="atLeast"/>
        <w:jc w:val="both"/>
        <w:rPr>
          <w:rFonts w:cs="Arial"/>
          <w:szCs w:val="20"/>
        </w:rPr>
      </w:pPr>
    </w:p>
    <w:p w14:paraId="58D95821" w14:textId="756C0D4C" w:rsidR="00BD0C79" w:rsidRDefault="00BD0C79" w:rsidP="004A2CD2">
      <w:pPr>
        <w:numPr>
          <w:ilvl w:val="0"/>
          <w:numId w:val="2"/>
        </w:numPr>
        <w:spacing w:line="280" w:lineRule="atLeast"/>
        <w:jc w:val="both"/>
        <w:rPr>
          <w:rFonts w:cs="Arial"/>
          <w:szCs w:val="20"/>
        </w:rPr>
      </w:pPr>
      <w:r w:rsidRPr="00687C3E">
        <w:rPr>
          <w:rFonts w:cs="Arial"/>
          <w:szCs w:val="20"/>
        </w:rPr>
        <w:t xml:space="preserve">Místem plnění jsou jednak následující konsignační sklady kupujícího, jednak může kupující dle své volné úvahy určit pro konkrétní dílčí dodávku (plnění) ve výzvě k plnění jiné místo plnění v rámci České republiky. Konsignační sklady kupujícího jsou zřizovány za účelem maximální možné míry dostupnosti zboží pro kupujícího a nacházejí se na následujících adresách: (i) konsignačním skladem pro oblast Brno je centrální sklad na adrese </w:t>
      </w:r>
      <w:proofErr w:type="gramStart"/>
      <w:r>
        <w:rPr>
          <w:rFonts w:cs="Arial"/>
          <w:szCs w:val="20"/>
        </w:rPr>
        <w:t>EG.D</w:t>
      </w:r>
      <w:proofErr w:type="gramEnd"/>
      <w:r>
        <w:rPr>
          <w:rFonts w:cs="Arial"/>
          <w:szCs w:val="20"/>
        </w:rPr>
        <w:t>, a.s.</w:t>
      </w:r>
      <w:r w:rsidRPr="00687C3E">
        <w:rPr>
          <w:rFonts w:cs="Arial"/>
          <w:szCs w:val="20"/>
        </w:rPr>
        <w:t xml:space="preserve">, Centrální sklad, Řípská 11, 627 00 Brno-Slatina, (ii) konsignačním skladem pro oblast České Budějovice je centrální sklad na adrese </w:t>
      </w:r>
      <w:r>
        <w:rPr>
          <w:rFonts w:cs="Arial"/>
          <w:szCs w:val="20"/>
        </w:rPr>
        <w:t>EG.D, a.s</w:t>
      </w:r>
      <w:r w:rsidRPr="00687C3E">
        <w:rPr>
          <w:rFonts w:cs="Arial"/>
          <w:szCs w:val="20"/>
        </w:rPr>
        <w:t xml:space="preserve">., Centrální sklad, </w:t>
      </w:r>
      <w:r w:rsidRPr="008836E9">
        <w:rPr>
          <w:rFonts w:cs="Arial"/>
          <w:szCs w:val="20"/>
        </w:rPr>
        <w:t xml:space="preserve">Novohradská </w:t>
      </w:r>
      <w:r>
        <w:rPr>
          <w:rFonts w:cs="Arial"/>
          <w:szCs w:val="20"/>
        </w:rPr>
        <w:t>1884/36A</w:t>
      </w:r>
      <w:r w:rsidRPr="008836E9">
        <w:rPr>
          <w:rFonts w:cs="Arial"/>
          <w:szCs w:val="20"/>
        </w:rPr>
        <w:t xml:space="preserve">, 370 </w:t>
      </w:r>
      <w:r>
        <w:rPr>
          <w:rFonts w:cs="Arial"/>
          <w:szCs w:val="20"/>
        </w:rPr>
        <w:t>01</w:t>
      </w:r>
      <w:r w:rsidRPr="008836E9">
        <w:rPr>
          <w:rFonts w:cs="Arial"/>
          <w:szCs w:val="20"/>
        </w:rPr>
        <w:t xml:space="preserve"> </w:t>
      </w:r>
      <w:r w:rsidRPr="00D71308">
        <w:rPr>
          <w:rFonts w:cs="Arial"/>
          <w:szCs w:val="20"/>
        </w:rPr>
        <w:t>České Budějovice</w:t>
      </w:r>
      <w:r>
        <w:rPr>
          <w:rFonts w:cs="Arial"/>
          <w:szCs w:val="20"/>
        </w:rPr>
        <w:t>.</w:t>
      </w:r>
    </w:p>
    <w:p w14:paraId="4D471000" w14:textId="77777777" w:rsidR="00BD0C79" w:rsidRDefault="00BD0C79" w:rsidP="00BD0C79">
      <w:pPr>
        <w:spacing w:line="280" w:lineRule="atLeast"/>
        <w:ind w:left="340"/>
        <w:jc w:val="both"/>
        <w:rPr>
          <w:rFonts w:cs="Arial"/>
          <w:szCs w:val="20"/>
        </w:rPr>
      </w:pPr>
    </w:p>
    <w:p w14:paraId="46AD0E1A" w14:textId="6D11FC48" w:rsidR="004A2CD2" w:rsidRPr="00BD0C79" w:rsidRDefault="00BD0C79" w:rsidP="00BD0C79">
      <w:pPr>
        <w:numPr>
          <w:ilvl w:val="0"/>
          <w:numId w:val="2"/>
        </w:numPr>
        <w:spacing w:after="120" w:line="280" w:lineRule="atLeast"/>
        <w:jc w:val="both"/>
        <w:rPr>
          <w:rFonts w:cs="Arial"/>
          <w:szCs w:val="20"/>
        </w:rPr>
      </w:pPr>
      <w:r w:rsidRPr="00687C3E">
        <w:rPr>
          <w:szCs w:val="20"/>
        </w:rPr>
        <w:t>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Pro vyloučení všech pochybností se smluvní strany výslovně dohodly, že cena zboží zahrnuje mimo jiné i veškeré náklady na dopravu zboží kupujícímu na místo plnění dle této smlouvy, tj. do výše uvedených konsignačních skladů kupujícího, jakož i kamkoliv v rámci celého území České republiky, neurčí-li kupující místo jiné; v takovém případě cena zboží vícenáklady na takové dodání nezahrnuje. Nestanoví-li tato smlouva jinak</w:t>
      </w:r>
      <w:r w:rsidRPr="00687C3E">
        <w:rPr>
          <w:rFonts w:cs="Arial"/>
          <w:szCs w:val="20"/>
        </w:rPr>
        <w:t>, použije se pro dodání zboží podpůrně doložka INCOTERMS 20</w:t>
      </w:r>
      <w:r>
        <w:rPr>
          <w:rFonts w:cs="Arial"/>
          <w:szCs w:val="20"/>
        </w:rPr>
        <w:t>2</w:t>
      </w:r>
      <w:r w:rsidRPr="00687C3E">
        <w:rPr>
          <w:rFonts w:cs="Arial"/>
          <w:szCs w:val="20"/>
        </w:rPr>
        <w:t>0 DDP dle § 1754 NOZ</w:t>
      </w:r>
      <w:r w:rsidRPr="00687C3E">
        <w:rPr>
          <w:szCs w:val="20"/>
        </w:rPr>
        <w:t>.</w:t>
      </w:r>
    </w:p>
    <w:p w14:paraId="58F1668E" w14:textId="2839F030" w:rsidR="00BD0C79" w:rsidRPr="00EE0A56" w:rsidRDefault="00BD0C79" w:rsidP="00BD0C79">
      <w:pPr>
        <w:numPr>
          <w:ilvl w:val="0"/>
          <w:numId w:val="2"/>
        </w:numPr>
        <w:spacing w:after="120" w:line="280" w:lineRule="atLeast"/>
        <w:jc w:val="both"/>
        <w:rPr>
          <w:rFonts w:cs="Arial"/>
          <w:szCs w:val="20"/>
        </w:rPr>
      </w:pPr>
      <w:r w:rsidRPr="00D71308">
        <w:rPr>
          <w:rFonts w:cs="Arial"/>
          <w:szCs w:val="20"/>
        </w:rPr>
        <w:t>Prodávající je povinen dodat zboží na místo určené ve výzvě k</w:t>
      </w:r>
      <w:r>
        <w:rPr>
          <w:rFonts w:cs="Arial"/>
          <w:szCs w:val="20"/>
        </w:rPr>
        <w:t> </w:t>
      </w:r>
      <w:r w:rsidRPr="00D71308">
        <w:rPr>
          <w:rFonts w:cs="Arial"/>
          <w:szCs w:val="20"/>
        </w:rPr>
        <w:t>plnění</w:t>
      </w:r>
      <w:r>
        <w:rPr>
          <w:rFonts w:cs="Arial"/>
          <w:szCs w:val="20"/>
        </w:rPr>
        <w:t>, případně na místo dodatečně určené</w:t>
      </w:r>
      <w:r w:rsidRPr="00D71308">
        <w:rPr>
          <w:rFonts w:cs="Arial"/>
          <w:szCs w:val="20"/>
        </w:rPr>
        <w:t xml:space="preserve"> v souladu s čl. II. odst. 2, a to nejpozději </w:t>
      </w:r>
      <w:r w:rsidR="006068C7">
        <w:rPr>
          <w:rFonts w:cs="Arial"/>
          <w:szCs w:val="20"/>
        </w:rPr>
        <w:t>10</w:t>
      </w:r>
      <w:r>
        <w:rPr>
          <w:rFonts w:cs="Arial"/>
          <w:szCs w:val="20"/>
        </w:rPr>
        <w:t xml:space="preserve"> kalendářních</w:t>
      </w:r>
      <w:r w:rsidRPr="00D71308">
        <w:rPr>
          <w:rFonts w:cs="Arial"/>
          <w:szCs w:val="20"/>
        </w:rPr>
        <w:t xml:space="preserve"> dnů od doručení výzvy k plnění prodávajícímu, ledaže kupující určí ve výzvě k plnění pozdější dodací lhůtu. Prodávající je povinen neprodleně potvrdit výzvu k plnění, nebo vznést své výhrady k ní způsobem dle této smlouvy; potvrzení výzvy k plnění, nebo vznesení výhrad k ní nezbavuje nicméně prodávajícího povinnosti dodat zboží v souladu s touto smlouvou.</w:t>
      </w:r>
    </w:p>
    <w:p w14:paraId="3FF84275" w14:textId="77777777" w:rsidR="00BD0C79" w:rsidRPr="00EE0A56" w:rsidRDefault="00BD0C79" w:rsidP="00BD0C79">
      <w:pPr>
        <w:numPr>
          <w:ilvl w:val="0"/>
          <w:numId w:val="2"/>
        </w:numPr>
        <w:spacing w:after="120" w:line="280" w:lineRule="atLeast"/>
        <w:jc w:val="both"/>
        <w:rPr>
          <w:rFonts w:cs="Arial"/>
          <w:szCs w:val="20"/>
        </w:rPr>
      </w:pPr>
      <w:r w:rsidRPr="00D71308">
        <w:rPr>
          <w:rFonts w:cs="Arial"/>
          <w:szCs w:val="20"/>
        </w:rPr>
        <w:t>Zboží v množství uvedených v </w:t>
      </w:r>
      <w:r w:rsidRPr="00D71308">
        <w:rPr>
          <w:rFonts w:cs="Arial"/>
          <w:szCs w:val="20"/>
          <w:u w:val="single"/>
        </w:rPr>
        <w:t xml:space="preserve">příloze </w:t>
      </w:r>
      <w:proofErr w:type="gramStart"/>
      <w:r w:rsidRPr="00D71308">
        <w:rPr>
          <w:rFonts w:cs="Arial"/>
          <w:szCs w:val="20"/>
          <w:u w:val="single"/>
        </w:rPr>
        <w:t>1b</w:t>
      </w:r>
      <w:proofErr w:type="gramEnd"/>
      <w:r w:rsidRPr="00D71308">
        <w:rPr>
          <w:rFonts w:cs="Arial"/>
          <w:szCs w:val="20"/>
        </w:rPr>
        <w:t xml:space="preserve"> této smlouvy je prodávajíc</w:t>
      </w:r>
      <w:r>
        <w:rPr>
          <w:rFonts w:cs="Arial"/>
          <w:szCs w:val="20"/>
        </w:rPr>
        <w:t>í povinen dodat kupujícímu do 30</w:t>
      </w:r>
      <w:r w:rsidRPr="00D71308">
        <w:rPr>
          <w:rFonts w:cs="Arial"/>
          <w:szCs w:val="20"/>
        </w:rPr>
        <w:t xml:space="preserve"> kalendářních dnů od data doručení </w:t>
      </w:r>
      <w:r>
        <w:rPr>
          <w:rFonts w:cs="Arial"/>
          <w:szCs w:val="20"/>
        </w:rPr>
        <w:t xml:space="preserve">příslušné první </w:t>
      </w:r>
      <w:r w:rsidRPr="00D71308">
        <w:rPr>
          <w:rFonts w:cs="Arial"/>
          <w:szCs w:val="20"/>
        </w:rPr>
        <w:t>výzvy k plnění učiněné kupujícím na základě této smlouvy, a to do místa plnění uvedeného v této výzvě k plnění.</w:t>
      </w:r>
    </w:p>
    <w:p w14:paraId="1DF36FC9" w14:textId="3BCB6172" w:rsidR="007A7407" w:rsidRPr="006068C7" w:rsidRDefault="006068C7" w:rsidP="006068C7">
      <w:pPr>
        <w:numPr>
          <w:ilvl w:val="0"/>
          <w:numId w:val="2"/>
        </w:numPr>
        <w:spacing w:after="120" w:line="280" w:lineRule="atLeast"/>
        <w:jc w:val="both"/>
        <w:rPr>
          <w:rFonts w:cs="Arial"/>
          <w:szCs w:val="20"/>
        </w:rPr>
      </w:pPr>
      <w:r w:rsidRPr="007A7407">
        <w:rPr>
          <w:rFonts w:cs="Arial"/>
          <w:szCs w:val="20"/>
        </w:rPr>
        <w:t>Při dodání zboží do místa plnění musí prodávající zboží dodat ve dnech určených kupujícím ve výzvě k plnění v souladu s dodací lhůtou dle odstavce</w:t>
      </w:r>
      <w:r>
        <w:rPr>
          <w:rFonts w:cs="Arial"/>
          <w:szCs w:val="20"/>
        </w:rPr>
        <w:t xml:space="preserve"> 3., případně 4. tohoto článku, </w:t>
      </w:r>
      <w:r w:rsidRPr="007A7407">
        <w:rPr>
          <w:rFonts w:cs="Arial"/>
          <w:szCs w:val="20"/>
        </w:rPr>
        <w:t xml:space="preserve">jinak v pracovní dny, a to od pondělí do čtvrtka v době od 6.30 do 14.30 hodin a v pátek od 6.30 do 12.00 hodin. </w:t>
      </w:r>
      <w:r w:rsidR="007A7407" w:rsidRPr="006068C7">
        <w:rPr>
          <w:rFonts w:cs="Arial"/>
          <w:szCs w:val="20"/>
        </w:rPr>
        <w:t xml:space="preserve"> </w:t>
      </w:r>
    </w:p>
    <w:p w14:paraId="4342B0B5" w14:textId="77777777" w:rsidR="00BD0C79" w:rsidRPr="00874527" w:rsidRDefault="00BD0C79" w:rsidP="00BD0C79">
      <w:pPr>
        <w:numPr>
          <w:ilvl w:val="0"/>
          <w:numId w:val="2"/>
        </w:numPr>
        <w:spacing w:line="280" w:lineRule="atLeast"/>
        <w:jc w:val="both"/>
        <w:rPr>
          <w:rFonts w:cs="Arial"/>
          <w:szCs w:val="20"/>
        </w:rPr>
      </w:pPr>
      <w:r w:rsidRPr="00874527">
        <w:rPr>
          <w:rFonts w:cs="Arial"/>
          <w:szCs w:val="20"/>
        </w:rPr>
        <w:t>Prodávající je dále navíc povinen avizovat kupujícímu předem realizaci každé zamýšlené dodávky požadované kupujícím na základě výzvy kupujícího dle předchozích vět, a to emailem na adresu pracovníků příjmu centrálních konsignačních skladů Brno:</w:t>
      </w:r>
      <w:r w:rsidRPr="00854D01">
        <w:t xml:space="preserve"> </w:t>
      </w:r>
      <w:r w:rsidRPr="005173E9">
        <w:t xml:space="preserve">Jitka Nováková, tel.: 545542615, email: </w:t>
      </w:r>
      <w:hyperlink r:id="rId11" w:history="1">
        <w:r w:rsidRPr="000C300A">
          <w:rPr>
            <w:rStyle w:val="Hypertextovodkaz"/>
          </w:rPr>
          <w:t>jitka.novakova@egdcz</w:t>
        </w:r>
      </w:hyperlink>
      <w:r w:rsidRPr="005173E9">
        <w:t>,</w:t>
      </w:r>
      <w:r w:rsidRPr="00874527">
        <w:rPr>
          <w:rFonts w:cs="Arial"/>
          <w:szCs w:val="20"/>
        </w:rPr>
        <w:t>, nebo České Budějovice:</w:t>
      </w:r>
      <w:r w:rsidRPr="00874527">
        <w:rPr>
          <w:bCs/>
          <w:szCs w:val="20"/>
        </w:rPr>
        <w:t xml:space="preserve"> Lenka Kubešová</w:t>
      </w:r>
      <w:r w:rsidRPr="005173E9">
        <w:t xml:space="preserve">, tel.: 387865622, email: </w:t>
      </w:r>
      <w:hyperlink r:id="rId12" w:history="1">
        <w:r w:rsidRPr="000C300A">
          <w:rPr>
            <w:rStyle w:val="Hypertextovodkaz"/>
          </w:rPr>
          <w:t>lenka.kubesova@egd.cz</w:t>
        </w:r>
      </w:hyperlink>
      <w:r w:rsidRPr="00874527">
        <w:rPr>
          <w:szCs w:val="20"/>
        </w:rPr>
        <w:t>,</w:t>
      </w:r>
      <w:r w:rsidRPr="00874527">
        <w:rPr>
          <w:rStyle w:val="Hypertextovodkaz"/>
          <w:rFonts w:cs="Arial"/>
          <w:szCs w:val="20"/>
        </w:rPr>
        <w:t xml:space="preserve"> </w:t>
      </w:r>
      <w:r w:rsidRPr="00874527">
        <w:rPr>
          <w:rFonts w:cs="Arial"/>
          <w:szCs w:val="20"/>
        </w:rPr>
        <w:t>případně na adresu jiných osob určených kupujícím (dále jen „</w:t>
      </w:r>
      <w:r w:rsidRPr="00874527">
        <w:rPr>
          <w:rFonts w:cs="Arial"/>
          <w:b/>
          <w:szCs w:val="20"/>
        </w:rPr>
        <w:t>avízo o dodání</w:t>
      </w:r>
      <w:r w:rsidRPr="00874527">
        <w:rPr>
          <w:rFonts w:cs="Arial"/>
          <w:szCs w:val="20"/>
        </w:rPr>
        <w:t>“). Avízo o dodání musí prodávající učinit vůči kupujícímu</w:t>
      </w:r>
      <w:r>
        <w:rPr>
          <w:rFonts w:cs="Arial"/>
          <w:szCs w:val="20"/>
        </w:rPr>
        <w:t xml:space="preserve"> alespoň</w:t>
      </w:r>
      <w:r w:rsidRPr="00874527">
        <w:rPr>
          <w:rFonts w:cs="Arial"/>
          <w:szCs w:val="20"/>
        </w:rPr>
        <w:t xml:space="preserve"> 2 pracovní dny před zamýšleným uskutečněním požadované dodávky. Avízo o dodání musí obsahovat nejméně označení této smlouvy, typ dodávaného zboží, jeho množství a den plánovaného dodání, jinak </w:t>
      </w:r>
      <w:r w:rsidRPr="00874527">
        <w:rPr>
          <w:rFonts w:cs="Arial"/>
          <w:szCs w:val="20"/>
        </w:rPr>
        <w:lastRenderedPageBreak/>
        <w:t>není kupující povinen dodávané zboží převzít. Ustanoveními o avízu o dodání není dotčena povinnost prodávajícího dodat zboží včas dle výzvy kupujícího a této smlouvy</w:t>
      </w:r>
      <w:r>
        <w:rPr>
          <w:rFonts w:cs="Arial"/>
          <w:szCs w:val="20"/>
        </w:rPr>
        <w:t>.</w:t>
      </w:r>
    </w:p>
    <w:p w14:paraId="5FFB99A7" w14:textId="77777777" w:rsidR="00D456FB" w:rsidRPr="00DA2C52" w:rsidRDefault="00D456FB" w:rsidP="00060B31">
      <w:pPr>
        <w:spacing w:line="280" w:lineRule="atLeast"/>
        <w:jc w:val="both"/>
        <w:rPr>
          <w:rFonts w:cs="Arial"/>
          <w:szCs w:val="20"/>
        </w:rPr>
      </w:pPr>
    </w:p>
    <w:p w14:paraId="5FFB99A8"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5FFB99A9"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5FFB99AA" w14:textId="77777777" w:rsidR="00327D7B" w:rsidRPr="00DA2C52" w:rsidRDefault="00327D7B" w:rsidP="00060B31">
      <w:pPr>
        <w:spacing w:line="280" w:lineRule="atLeast"/>
        <w:jc w:val="both"/>
        <w:rPr>
          <w:rFonts w:cs="Arial"/>
          <w:szCs w:val="20"/>
        </w:rPr>
      </w:pPr>
    </w:p>
    <w:p w14:paraId="645AA34D" w14:textId="7F8DDA06" w:rsidR="00B302F9" w:rsidRDefault="00FA5D97" w:rsidP="00E67BD1">
      <w:pPr>
        <w:numPr>
          <w:ilvl w:val="0"/>
          <w:numId w:val="5"/>
        </w:numPr>
        <w:spacing w:line="280" w:lineRule="atLeast"/>
        <w:ind w:left="426" w:hanging="426"/>
        <w:jc w:val="both"/>
      </w:pPr>
      <w:r w:rsidRPr="00355F3A">
        <w:t xml:space="preserve">Cena zboží je uvedena v ceníku, který tvoří </w:t>
      </w:r>
      <w:r w:rsidRPr="00355F3A">
        <w:rPr>
          <w:u w:val="single"/>
        </w:rPr>
        <w:t xml:space="preserve">přílohu </w:t>
      </w:r>
      <w:proofErr w:type="gramStart"/>
      <w:r w:rsidRPr="00355F3A">
        <w:rPr>
          <w:u w:val="single"/>
        </w:rPr>
        <w:t>1</w:t>
      </w:r>
      <w:r w:rsidR="001419E1" w:rsidRPr="00355F3A">
        <w:rPr>
          <w:u w:val="single"/>
        </w:rPr>
        <w:t>a</w:t>
      </w:r>
      <w:proofErr w:type="gramEnd"/>
      <w:r w:rsidRPr="00355F3A">
        <w:t xml:space="preserve"> této smlouvy (dále jen „</w:t>
      </w:r>
      <w:r w:rsidRPr="00355F3A">
        <w:rPr>
          <w:b/>
        </w:rPr>
        <w:t>cena</w:t>
      </w:r>
      <w:r w:rsidRPr="00355F3A">
        <w:t xml:space="preserve">“). </w:t>
      </w:r>
      <w:r w:rsidR="00F30182" w:rsidRPr="00355F3A">
        <w:t>Jednotkové ceny uvedené</w:t>
      </w:r>
      <w:r w:rsidR="00CE367D" w:rsidRPr="00355F3A">
        <w:t xml:space="preserve"> v</w:t>
      </w:r>
      <w:r w:rsidR="00351F44" w:rsidRPr="00355F3A">
        <w:t xml:space="preserve"> </w:t>
      </w:r>
      <w:r w:rsidR="00351F44" w:rsidRPr="00355F3A">
        <w:rPr>
          <w:u w:val="single"/>
        </w:rPr>
        <w:t>přílo</w:t>
      </w:r>
      <w:r w:rsidR="00CE367D" w:rsidRPr="00355F3A">
        <w:rPr>
          <w:u w:val="single"/>
        </w:rPr>
        <w:t>ze</w:t>
      </w:r>
      <w:r w:rsidR="00351F44" w:rsidRPr="00355F3A">
        <w:rPr>
          <w:u w:val="single"/>
        </w:rPr>
        <w:t xml:space="preserve"> </w:t>
      </w:r>
      <w:proofErr w:type="gramStart"/>
      <w:r w:rsidR="00351F44" w:rsidRPr="00355F3A">
        <w:rPr>
          <w:u w:val="single"/>
        </w:rPr>
        <w:t>1</w:t>
      </w:r>
      <w:r w:rsidR="001419E1" w:rsidRPr="00355F3A">
        <w:rPr>
          <w:u w:val="single"/>
        </w:rPr>
        <w:t>a</w:t>
      </w:r>
      <w:proofErr w:type="gramEnd"/>
      <w:r w:rsidR="00351F44" w:rsidRPr="00355F3A">
        <w:t xml:space="preserve"> této smlouvy </w:t>
      </w:r>
      <w:r w:rsidR="00F30182" w:rsidRPr="00355F3A">
        <w:t xml:space="preserve">jsou </w:t>
      </w:r>
      <w:r w:rsidR="00012AE9" w:rsidRPr="00355F3A">
        <w:t xml:space="preserve">nejvýše </w:t>
      </w:r>
      <w:r w:rsidR="00F30182" w:rsidRPr="00355F3A">
        <w:t>přípustné</w:t>
      </w:r>
      <w:r w:rsidR="00012AE9" w:rsidRPr="00355F3A">
        <w:t xml:space="preserve">, </w:t>
      </w:r>
      <w:r w:rsidR="00F30182" w:rsidRPr="00355F3A">
        <w:t xml:space="preserve">konečné </w:t>
      </w:r>
      <w:r w:rsidR="00012AE9" w:rsidRPr="00355F3A">
        <w:t xml:space="preserve">a </w:t>
      </w:r>
      <w:r w:rsidR="00F30182" w:rsidRPr="00355F3A">
        <w:t>nepřekročitelné</w:t>
      </w:r>
      <w:r w:rsidR="00392DFA" w:rsidRPr="00355F3A">
        <w:t>, není-li dále stanoveno jinak</w:t>
      </w:r>
      <w:r w:rsidR="00012AE9" w:rsidRPr="00355F3A">
        <w:t xml:space="preserve">. </w:t>
      </w:r>
    </w:p>
    <w:p w14:paraId="7FF21322" w14:textId="77777777" w:rsidR="009C0E91" w:rsidRDefault="009C0E91" w:rsidP="009C0E91">
      <w:pPr>
        <w:spacing w:line="280" w:lineRule="atLeast"/>
        <w:ind w:left="426"/>
        <w:jc w:val="both"/>
      </w:pPr>
    </w:p>
    <w:p w14:paraId="672C0D59" w14:textId="0EF9CC4B" w:rsidR="00B302F9" w:rsidRPr="00CB653D" w:rsidRDefault="009C0E91" w:rsidP="0081696C">
      <w:pPr>
        <w:numPr>
          <w:ilvl w:val="0"/>
          <w:numId w:val="5"/>
        </w:numPr>
        <w:spacing w:line="280" w:lineRule="atLeast"/>
        <w:ind w:left="426" w:hanging="426"/>
        <w:jc w:val="both"/>
      </w:pPr>
      <w:r w:rsidRPr="00CB653D">
        <w:t xml:space="preserve">Jednotkové ceny uvedené v </w:t>
      </w:r>
      <w:r w:rsidRPr="00CB653D">
        <w:rPr>
          <w:u w:val="single"/>
        </w:rPr>
        <w:t xml:space="preserve">příloze </w:t>
      </w:r>
      <w:proofErr w:type="gramStart"/>
      <w:r w:rsidRPr="00CB653D">
        <w:rPr>
          <w:u w:val="single"/>
        </w:rPr>
        <w:t>1a</w:t>
      </w:r>
      <w:proofErr w:type="gramEnd"/>
      <w:r w:rsidRPr="00CB653D">
        <w:t xml:space="preserve"> této smlouvy jsou platné a neměnné nejméně 12 měsíců od okamžiku podpisu této smlouvy oběma smluvními stranami v souladu s článkem VIII. odst. 1 této smlouvy. Pokud průměrná míra inflace za posledních 12 měsíců bude vyšší než 2,00 % je prodávající oprávněn požádat o zvýšení jednotkové ceny uvedené v </w:t>
      </w:r>
      <w:r w:rsidRPr="00CB653D">
        <w:rPr>
          <w:u w:val="single"/>
        </w:rPr>
        <w:t>příloze1a</w:t>
      </w:r>
      <w:r w:rsidRPr="00CB653D">
        <w:t xml:space="preserve"> této smlouvy o tuto průměrnou míru inflace. Nově vypočtená cena bude v platnosti nejméně následujících 12 měsíců.  Obdobně může být cena upravena i v následujícím období nejdříve vždy po uplynutí 12 měsíců platnosti jednotkové ceny. Ve výše uvedeném postupu bude vycházeno vždy z oficiálního sdělení „Míry inflace vyjádřené přírůstkem průměrného ročního indexu spotřebitelských cen" na oficiálních stránkách Českého statistického úřadu (</w:t>
      </w:r>
      <w:hyperlink r:id="rId13" w:history="1">
        <w:r w:rsidRPr="00CB653D">
          <w:t>http://www.czso.cz/csu/redakce.nsf/i/mira</w:t>
        </w:r>
      </w:hyperlink>
      <w:r w:rsidRPr="00CB653D">
        <w:t xml:space="preserve"> inflace). Kupující je oprávněn přezkoumat požadavek na úpravu ceny, avšak v případě, že se tento požadavek ukáže jako oprávněný, je povinen ho akceptovat, a to do 15 pracovních dnů od obdržení požadavku na úpravu ceny. Požadavek na úpravu základní jednotkové ceny lze pro následující období zaslat nejpozději do 15. kalendářního dne v měsíci. Nová jednotková cena pak bude platná a účinná k prvnímu dni měsíce následujícího po měsíci</w:t>
      </w:r>
      <w:r w:rsidR="00BD3432" w:rsidRPr="00CB653D">
        <w:t xml:space="preserve"> ve kterém byl požadavek akceptován.</w:t>
      </w:r>
    </w:p>
    <w:p w14:paraId="3DDFA0DD" w14:textId="77777777" w:rsidR="00BD3432" w:rsidRPr="00BD3432" w:rsidRDefault="00BD3432" w:rsidP="00BD3432">
      <w:pPr>
        <w:spacing w:line="280" w:lineRule="atLeast"/>
        <w:ind w:left="426"/>
        <w:jc w:val="both"/>
        <w:rPr>
          <w:highlight w:val="yellow"/>
        </w:rPr>
      </w:pPr>
    </w:p>
    <w:p w14:paraId="7F64451C" w14:textId="38EDFCDB" w:rsidR="004D420B" w:rsidRDefault="00A9784E" w:rsidP="00E67BD1">
      <w:pPr>
        <w:numPr>
          <w:ilvl w:val="0"/>
          <w:numId w:val="5"/>
        </w:numPr>
        <w:spacing w:line="280" w:lineRule="atLeast"/>
        <w:ind w:left="426" w:hanging="426"/>
        <w:jc w:val="both"/>
      </w:pPr>
      <w:r w:rsidRPr="00B302F9">
        <w:t>Jednotková cena zboží se skládá z duté ceny</w:t>
      </w:r>
      <w:r w:rsidR="0086509A" w:rsidRPr="00B302F9">
        <w:t xml:space="preserve"> (ceny kabelu)</w:t>
      </w:r>
      <w:r w:rsidRPr="00B302F9">
        <w:t xml:space="preserve">, jejíž hodnota je konečná, jsou v ní zahrnuty veškeré náklady </w:t>
      </w:r>
      <w:r w:rsidR="00D20EA8" w:rsidRPr="00B302F9">
        <w:t>prodávajícího v souvislosti s dodávkou zboží</w:t>
      </w:r>
      <w:r w:rsidR="00EF5CC0" w:rsidRPr="00B302F9">
        <w:t xml:space="preserve"> ve vztahu k příslušné položce ceníku</w:t>
      </w:r>
      <w:r w:rsidR="00D20EA8" w:rsidRPr="00B302F9">
        <w:t>, včetně</w:t>
      </w:r>
      <w:r w:rsidR="00327D7B" w:rsidRPr="00B302F9">
        <w:t xml:space="preserve"> </w:t>
      </w:r>
      <w:r w:rsidR="009C0E91">
        <w:t xml:space="preserve">ROD prémie, </w:t>
      </w:r>
      <w:r w:rsidR="00327D7B" w:rsidRPr="00B302F9">
        <w:t>správní</w:t>
      </w:r>
      <w:r w:rsidR="00D20EA8" w:rsidRPr="00B302F9">
        <w:t>ch</w:t>
      </w:r>
      <w:r w:rsidR="00327D7B" w:rsidRPr="00B302F9">
        <w:t xml:space="preserve"> poplatk</w:t>
      </w:r>
      <w:r w:rsidR="00D20EA8" w:rsidRPr="00B302F9">
        <w:t>ů</w:t>
      </w:r>
      <w:r w:rsidR="00327D7B" w:rsidRPr="00B302F9">
        <w:t>, dan</w:t>
      </w:r>
      <w:r w:rsidR="00D20EA8" w:rsidRPr="00B302F9">
        <w:t>í</w:t>
      </w:r>
      <w:r w:rsidR="00176BD4" w:rsidRPr="00B302F9">
        <w:t xml:space="preserve"> (vyjma DPH)</w:t>
      </w:r>
      <w:r w:rsidR="00327D7B" w:rsidRPr="00B302F9">
        <w:t>, cla, schvalovací</w:t>
      </w:r>
      <w:r w:rsidR="00D20EA8" w:rsidRPr="00B302F9">
        <w:t>ch</w:t>
      </w:r>
      <w:r w:rsidR="00327D7B" w:rsidRPr="00B302F9">
        <w:t xml:space="preserve"> řízení, provedení předepsaných zkoušek, zabezpečení prohlášení o shodě, certifikátů a atestů, převod</w:t>
      </w:r>
      <w:r w:rsidR="00D20EA8" w:rsidRPr="00B302F9">
        <w:t>ů</w:t>
      </w:r>
      <w:r w:rsidR="00327D7B" w:rsidRPr="00B302F9">
        <w:t xml:space="preserve"> práv, pojištění při přepravě, přepravní</w:t>
      </w:r>
      <w:r w:rsidR="00D20EA8" w:rsidRPr="00B302F9">
        <w:t>ch</w:t>
      </w:r>
      <w:r w:rsidR="00327D7B" w:rsidRPr="00B302F9">
        <w:t xml:space="preserve"> náklad</w:t>
      </w:r>
      <w:r w:rsidR="00D20EA8" w:rsidRPr="00B302F9">
        <w:t>ů</w:t>
      </w:r>
      <w:r w:rsidR="00327D7B" w:rsidRPr="00B302F9">
        <w:t xml:space="preserve">, </w:t>
      </w:r>
      <w:r w:rsidR="00176BD4" w:rsidRPr="00B302F9">
        <w:t>obalových materiálů</w:t>
      </w:r>
      <w:r w:rsidR="00ED017E" w:rsidRPr="00B302F9">
        <w:t xml:space="preserve"> </w:t>
      </w:r>
      <w:r w:rsidR="00327D7B" w:rsidRPr="00B302F9">
        <w:t>apod</w:t>
      </w:r>
      <w:r w:rsidR="00D20EA8" w:rsidRPr="00B302F9">
        <w:t xml:space="preserve">., </w:t>
      </w:r>
      <w:r w:rsidR="00EF5CC0" w:rsidRPr="00B302F9">
        <w:t xml:space="preserve">jakož i jakékoliv případné dodatečné náklady prodávajícího, o kterých prodávající v době uzavření smlouvy mohl nebo měl vědět na základě svých odborných a technických znalostí a zkušeností, </w:t>
      </w:r>
      <w:r w:rsidR="00D20EA8" w:rsidRPr="00B302F9">
        <w:t>a prodávající nemá právo požadovat zvýšení</w:t>
      </w:r>
      <w:r>
        <w:t xml:space="preserve"> duté</w:t>
      </w:r>
      <w:r w:rsidR="00D20EA8">
        <w:t xml:space="preserve"> ceny z jakéhokoli důvodu</w:t>
      </w:r>
      <w:r w:rsidR="00327D7B" w:rsidRPr="00DA2C52">
        <w:t>.</w:t>
      </w:r>
      <w:r w:rsidR="00B302F9">
        <w:t xml:space="preserve"> </w:t>
      </w:r>
      <w:r>
        <w:t>Dále se jednotková cena skládá z variabilní ceny, která je tvořena násobkem množství Al v</w:t>
      </w:r>
      <w:r w:rsidR="00812249">
        <w:t> 1000 m poptávaného</w:t>
      </w:r>
      <w:r>
        <w:t xml:space="preserve"> kabelu a ceny Al na burze. Pro u</w:t>
      </w:r>
      <w:r w:rsidR="00812249">
        <w:t>rčení</w:t>
      </w:r>
      <w:r>
        <w:t xml:space="preserve"> variabilní ceny se smluvní strany dohodly, že dnem rozhodným pro </w:t>
      </w:r>
      <w:r w:rsidR="009C47BC">
        <w:t>určení ceny Al na burze je</w:t>
      </w:r>
      <w:r w:rsidR="008E2CC4">
        <w:t xml:space="preserve"> den převedení kabelu z konsignačního skladu dodavatele na sklad kupujícího </w:t>
      </w:r>
      <w:r w:rsidR="0086509A">
        <w:t>(tzv.“</w:t>
      </w:r>
      <w:r w:rsidR="0086509A" w:rsidRPr="004D420B">
        <w:rPr>
          <w:b/>
          <w:bCs/>
        </w:rPr>
        <w:t>rozhodný den</w:t>
      </w:r>
      <w:r w:rsidR="0086509A">
        <w:t>“)</w:t>
      </w:r>
      <w:r w:rsidR="009C47BC">
        <w:t>.</w:t>
      </w:r>
      <w:r w:rsidR="0086509A">
        <w:t xml:space="preserve"> Pro cenu Al je rozhodná </w:t>
      </w:r>
      <w:r w:rsidR="00FF54D4">
        <w:t xml:space="preserve">denní </w:t>
      </w:r>
      <w:r w:rsidR="0086509A">
        <w:t xml:space="preserve">cena na burze </w:t>
      </w:r>
      <w:r w:rsidR="009C0E91">
        <w:t>LME</w:t>
      </w:r>
      <w:r w:rsidR="0086509A" w:rsidRPr="00FC0BC2">
        <w:t xml:space="preserve"> v €/100</w:t>
      </w:r>
      <w:r w:rsidR="009C0E91">
        <w:t>0</w:t>
      </w:r>
      <w:r w:rsidR="0086509A" w:rsidRPr="00FC0BC2">
        <w:t xml:space="preserve"> kg, zdroj: </w:t>
      </w:r>
      <w:hyperlink r:id="rId14" w:history="1">
        <w:r w:rsidR="009C0E91" w:rsidRPr="006A32A9">
          <w:rPr>
            <w:rStyle w:val="Hypertextovodkaz"/>
          </w:rPr>
          <w:t>www.lme.com</w:t>
        </w:r>
      </w:hyperlink>
    </w:p>
    <w:p w14:paraId="58E9A6E1" w14:textId="77777777" w:rsidR="004D420B" w:rsidRDefault="004D420B" w:rsidP="004D420B">
      <w:pPr>
        <w:spacing w:line="280" w:lineRule="atLeast"/>
        <w:ind w:left="426"/>
        <w:jc w:val="both"/>
      </w:pPr>
    </w:p>
    <w:p w14:paraId="794447A0" w14:textId="5710F97D" w:rsidR="009C47BC" w:rsidRDefault="009C47BC" w:rsidP="00E67BD1">
      <w:pPr>
        <w:numPr>
          <w:ilvl w:val="0"/>
          <w:numId w:val="5"/>
        </w:numPr>
        <w:spacing w:line="280" w:lineRule="atLeast"/>
        <w:ind w:left="426" w:hanging="426"/>
        <w:jc w:val="both"/>
      </w:pPr>
      <w:r>
        <w:t>Konečná cena zboží je určena vzorcem uvedeným v </w:t>
      </w:r>
      <w:r w:rsidRPr="006F2F23">
        <w:rPr>
          <w:u w:val="single"/>
        </w:rPr>
        <w:t>příloze</w:t>
      </w:r>
      <w:r w:rsidR="00812249" w:rsidRPr="006F2F23">
        <w:rPr>
          <w:u w:val="single"/>
        </w:rPr>
        <w:t xml:space="preserve"> </w:t>
      </w:r>
      <w:proofErr w:type="gramStart"/>
      <w:r w:rsidR="00812249" w:rsidRPr="006F2F23">
        <w:rPr>
          <w:u w:val="single"/>
        </w:rPr>
        <w:t>1a</w:t>
      </w:r>
      <w:proofErr w:type="gramEnd"/>
      <w:r w:rsidR="00812249">
        <w:t xml:space="preserve"> této smlouvy a je stanovena jako násobek jednotkové ceny (ceny za 1000</w:t>
      </w:r>
      <w:r w:rsidR="00FF54D4">
        <w:t xml:space="preserve"> </w:t>
      </w:r>
      <w:r w:rsidR="00812249">
        <w:t xml:space="preserve">m kabelu) a délky kabelu vydělený tisícem. </w:t>
      </w:r>
    </w:p>
    <w:p w14:paraId="52293BA9" w14:textId="77777777" w:rsidR="00785268" w:rsidRDefault="00785268" w:rsidP="00785268">
      <w:pPr>
        <w:pStyle w:val="Odstavecseseznamem"/>
      </w:pPr>
    </w:p>
    <w:p w14:paraId="2EF98AD0" w14:textId="30C31618" w:rsidR="009D1AB1" w:rsidRPr="00CB653D" w:rsidRDefault="00785268" w:rsidP="00D40D81">
      <w:pPr>
        <w:pStyle w:val="odstavec0"/>
        <w:numPr>
          <w:ilvl w:val="0"/>
          <w:numId w:val="5"/>
        </w:numPr>
        <w:ind w:left="426" w:hanging="426"/>
      </w:pPr>
      <w:bookmarkStart w:id="1" w:name="_Hlk65568848"/>
      <w:r w:rsidRPr="00CB653D">
        <w:t>V souladu s </w:t>
      </w:r>
      <w:r w:rsidRPr="00CB653D">
        <w:rPr>
          <w:u w:val="single"/>
        </w:rPr>
        <w:t>přílohou 7</w:t>
      </w:r>
      <w:r w:rsidRPr="00CB653D">
        <w:t xml:space="preserve"> této smlouvy může docházet k úpravě základní jednotkové ceny kabelu, a to podle výpočtového vzorce (algoritmu) a v časových intervalech uvedených tamtéž. </w:t>
      </w:r>
      <w:r w:rsidR="00BD3432" w:rsidRPr="00CB653D">
        <w:t>O úpravu</w:t>
      </w:r>
      <w:r w:rsidRPr="00CB653D">
        <w:t xml:space="preserve"> </w:t>
      </w:r>
      <w:r w:rsidR="00BD3432" w:rsidRPr="00CB653D">
        <w:t>ceny požádá strana</w:t>
      </w:r>
      <w:r w:rsidRPr="00CB653D">
        <w:t>, která má o tuto změnu zájem. Druhá smluvní strana je oprávněna přezkoumat požadavek na úpravu ceny, avšak v případě, že se tento požadavek ukáže jako oprávněný, je povinna ho akceptovat, a to do 1</w:t>
      </w:r>
      <w:r w:rsidR="00BD3432" w:rsidRPr="00CB653D">
        <w:t>5</w:t>
      </w:r>
      <w:r w:rsidRPr="00CB653D">
        <w:t xml:space="preserve"> pracovních dnů od obdržení požadavku na úpravu ceny.  Požadavek na úpravu základní jednotkové ceny lze pro následující období zaslat </w:t>
      </w:r>
      <w:r w:rsidRPr="00CB653D">
        <w:lastRenderedPageBreak/>
        <w:t xml:space="preserve">nejpozději do </w:t>
      </w:r>
      <w:r w:rsidR="00BD3432" w:rsidRPr="00CB653D">
        <w:t>15</w:t>
      </w:r>
      <w:r w:rsidRPr="00CB653D">
        <w:t xml:space="preserve">. kalendářního dne v měsíci. Nová jednotková cena </w:t>
      </w:r>
      <w:bookmarkEnd w:id="1"/>
      <w:r w:rsidR="00BD3432" w:rsidRPr="00CB653D">
        <w:t>bude platná a účinná k prvnímu dni měsíce následujícího po měsíci ve kterém byl požadavek akceptován</w:t>
      </w:r>
    </w:p>
    <w:p w14:paraId="127954CC" w14:textId="77777777" w:rsidR="004D420B" w:rsidRPr="00CB653D" w:rsidRDefault="004D420B" w:rsidP="00E67BD1">
      <w:pPr>
        <w:numPr>
          <w:ilvl w:val="0"/>
          <w:numId w:val="5"/>
        </w:numPr>
        <w:spacing w:after="120" w:line="280" w:lineRule="atLeast"/>
        <w:ind w:left="426" w:hanging="426"/>
        <w:jc w:val="both"/>
      </w:pPr>
      <w:r w:rsidRPr="00CB653D">
        <w:t>Rozhodným dnem pro fakturaci (použití výše jednotkové ceny v souladu s čl. III. odst. 1. této smlouvy) je pak den uskutečnění zdanitelného plnění.</w:t>
      </w:r>
    </w:p>
    <w:p w14:paraId="53B6D892" w14:textId="77777777" w:rsidR="004D420B" w:rsidRDefault="004D420B" w:rsidP="00E67BD1">
      <w:pPr>
        <w:numPr>
          <w:ilvl w:val="0"/>
          <w:numId w:val="5"/>
        </w:numPr>
        <w:spacing w:line="280" w:lineRule="atLeast"/>
        <w:ind w:left="426" w:hanging="426"/>
        <w:jc w:val="both"/>
      </w:pPr>
      <w:r w:rsidRPr="00D71308">
        <w:t>Ke konečné ceně je prodávající oprávněn připočíst pouze příslušnou DPH v souladu s použitelnými právními předpisy. Datem zdanitelného</w:t>
      </w:r>
      <w:r>
        <w:t xml:space="preserve"> plnění se rozumí den dodání, resp. den vyskladnění příslušného zboží v souladu s oznámením o vyskladnění. </w:t>
      </w:r>
    </w:p>
    <w:p w14:paraId="289F374D" w14:textId="77777777" w:rsidR="004D420B" w:rsidRPr="001750E8" w:rsidRDefault="004D420B" w:rsidP="004D420B">
      <w:pPr>
        <w:spacing w:line="280" w:lineRule="atLeast"/>
        <w:ind w:left="426"/>
        <w:jc w:val="both"/>
      </w:pPr>
    </w:p>
    <w:p w14:paraId="7F194BC7" w14:textId="2A5A1F96" w:rsidR="004D420B" w:rsidRDefault="004D420B" w:rsidP="00E67BD1">
      <w:pPr>
        <w:numPr>
          <w:ilvl w:val="0"/>
          <w:numId w:val="5"/>
        </w:numPr>
        <w:spacing w:line="280" w:lineRule="atLeast"/>
        <w:ind w:left="426" w:hanging="426"/>
        <w:jc w:val="both"/>
        <w:rPr>
          <w:rFonts w:cs="Arial"/>
          <w:szCs w:val="20"/>
        </w:rPr>
      </w:pPr>
      <w:r w:rsidRPr="00DA2C52">
        <w:rPr>
          <w:rFonts w:cs="Arial"/>
          <w:szCs w:val="20"/>
        </w:rPr>
        <w:t xml:space="preserve">Smluvní strany se dohodly, že </w:t>
      </w:r>
      <w:r>
        <w:rPr>
          <w:rFonts w:cs="Arial"/>
          <w:szCs w:val="20"/>
        </w:rPr>
        <w:t>prodávající</w:t>
      </w:r>
      <w:r w:rsidRPr="00DA2C52">
        <w:rPr>
          <w:rFonts w:cs="Arial"/>
          <w:szCs w:val="20"/>
        </w:rPr>
        <w:t xml:space="preserve"> vystaví fakturu – daňový doklad (dále jen „</w:t>
      </w:r>
      <w:r w:rsidRPr="006A7AC5">
        <w:rPr>
          <w:rFonts w:cs="Arial"/>
          <w:b/>
          <w:szCs w:val="20"/>
        </w:rPr>
        <w:t>faktura</w:t>
      </w:r>
      <w:r w:rsidRPr="00DA2C52">
        <w:rPr>
          <w:rFonts w:cs="Arial"/>
          <w:szCs w:val="20"/>
        </w:rPr>
        <w:t xml:space="preserve">“) za </w:t>
      </w:r>
      <w:r>
        <w:rPr>
          <w:rFonts w:cs="Arial"/>
          <w:szCs w:val="20"/>
        </w:rPr>
        <w:t>dodávky zboží</w:t>
      </w:r>
      <w:r w:rsidRPr="00DA2C52">
        <w:rPr>
          <w:rFonts w:cs="Arial"/>
          <w:szCs w:val="20"/>
        </w:rPr>
        <w:t xml:space="preserve"> </w:t>
      </w:r>
      <w:r>
        <w:rPr>
          <w:rFonts w:cs="Arial"/>
          <w:szCs w:val="20"/>
        </w:rPr>
        <w:t xml:space="preserve">a předá takovou fakturu kupujícímu do 15 dnů poté, co od kupujícího obdrží oznámení o vyskladnění příslušného zboží dle čl. </w:t>
      </w:r>
      <w:r w:rsidRPr="00877293">
        <w:rPr>
          <w:rFonts w:cs="Arial"/>
          <w:szCs w:val="20"/>
        </w:rPr>
        <w:t>IV. odst. 15.</w:t>
      </w:r>
      <w:r>
        <w:rPr>
          <w:rFonts w:cs="Arial"/>
          <w:szCs w:val="20"/>
        </w:rPr>
        <w:t xml:space="preserve"> této smlouvy. Fakturu vystaví prodávající pouze ohledně zboží, které je uvedeno v oznámení o vyskladnění, a faktura musí tudíž odpovídat oznámení o vyskladnění, zejména pokud jde o typ, množství a aktuální cenu zboží, ohledně nějž je faktura vystavována. </w:t>
      </w:r>
      <w:r w:rsidRPr="00DA2C52">
        <w:rPr>
          <w:rFonts w:cs="Arial"/>
          <w:szCs w:val="20"/>
        </w:rPr>
        <w:t xml:space="preserve">Splatnost </w:t>
      </w:r>
      <w:r>
        <w:rPr>
          <w:rFonts w:cs="Arial"/>
          <w:szCs w:val="20"/>
        </w:rPr>
        <w:t>ceny zboží dle příslušné faktury</w:t>
      </w:r>
      <w:r w:rsidRPr="00DA2C52">
        <w:rPr>
          <w:rFonts w:cs="Arial"/>
          <w:szCs w:val="20"/>
        </w:rPr>
        <w:t xml:space="preserve"> je dohodnuta na </w:t>
      </w:r>
      <w:r>
        <w:rPr>
          <w:rFonts w:cs="Arial"/>
          <w:szCs w:val="20"/>
        </w:rPr>
        <w:t>60</w:t>
      </w:r>
      <w:r w:rsidRPr="00DA2C52">
        <w:rPr>
          <w:rFonts w:cs="Arial"/>
          <w:szCs w:val="20"/>
        </w:rPr>
        <w:t xml:space="preserve"> kalendářních dnů</w:t>
      </w:r>
      <w:r>
        <w:rPr>
          <w:rFonts w:cs="Arial"/>
          <w:szCs w:val="20"/>
        </w:rPr>
        <w:t xml:space="preserve"> od předání příslušné faktury kupujícímu</w:t>
      </w:r>
      <w:r w:rsidRPr="00DA2C52">
        <w:rPr>
          <w:rFonts w:cs="Arial"/>
          <w:szCs w:val="20"/>
        </w:rPr>
        <w:t>.</w:t>
      </w:r>
      <w:r>
        <w:rPr>
          <w:rFonts w:cs="Arial"/>
          <w:szCs w:val="20"/>
        </w:rPr>
        <w:t xml:space="preserve"> </w:t>
      </w:r>
      <w:r w:rsidR="001045AD">
        <w:rPr>
          <w:rFonts w:cs="Arial"/>
          <w:szCs w:val="20"/>
        </w:rPr>
        <w:t>Připadne-li poslední den splatnosti na jiný kalendářní den než na středu, je posledním dnem splatnosti středa nejblíže následující.</w:t>
      </w:r>
    </w:p>
    <w:p w14:paraId="087D0416" w14:textId="77777777" w:rsidR="004D420B" w:rsidRPr="00DA2C52" w:rsidRDefault="004D420B" w:rsidP="004D420B">
      <w:pPr>
        <w:spacing w:line="280" w:lineRule="atLeast"/>
        <w:ind w:left="426"/>
        <w:jc w:val="both"/>
        <w:rPr>
          <w:rFonts w:cs="Arial"/>
          <w:szCs w:val="20"/>
        </w:rPr>
      </w:pPr>
    </w:p>
    <w:p w14:paraId="3F127DF5" w14:textId="77777777" w:rsidR="004D420B" w:rsidRDefault="004D420B" w:rsidP="00E67BD1">
      <w:pPr>
        <w:numPr>
          <w:ilvl w:val="0"/>
          <w:numId w:val="5"/>
        </w:numPr>
        <w:spacing w:line="280" w:lineRule="atLeast"/>
        <w:ind w:left="426" w:hanging="426"/>
        <w:jc w:val="both"/>
        <w:rPr>
          <w:rFonts w:cs="Arial"/>
          <w:szCs w:val="20"/>
        </w:rPr>
      </w:pPr>
      <w:r w:rsidRPr="00DA2C52">
        <w:rPr>
          <w:rFonts w:cs="Arial"/>
          <w:szCs w:val="20"/>
        </w:rPr>
        <w:t xml:space="preserve">Jednotlivé faktury musí obsahovat </w:t>
      </w:r>
      <w:r w:rsidRPr="00264EAA">
        <w:rPr>
          <w:rFonts w:cs="Arial"/>
          <w:szCs w:val="20"/>
        </w:rPr>
        <w:t xml:space="preserve">náležitosti </w:t>
      </w:r>
      <w:r>
        <w:rPr>
          <w:rFonts w:cs="Arial"/>
          <w:szCs w:val="20"/>
        </w:rPr>
        <w:t>daňového dokladu ve smyslu</w:t>
      </w:r>
      <w:r w:rsidRPr="00264EAA">
        <w:rPr>
          <w:rFonts w:cs="Arial"/>
          <w:szCs w:val="20"/>
        </w:rPr>
        <w:t xml:space="preserve"> § 28 zákona č. 235/2004 Sb., o dani z přidané hodnoty, ve znění pozdějších předpisů, a § 11 zákona č. 563/1991 Sb., o účetnictví, ve znění pozdějších předpisů</w:t>
      </w:r>
      <w:r w:rsidRPr="00DA2C52">
        <w:rPr>
          <w:rFonts w:cs="Arial"/>
          <w:szCs w:val="20"/>
        </w:rPr>
        <w:t>, číslo této smlouvy</w:t>
      </w:r>
      <w:r>
        <w:rPr>
          <w:rFonts w:cs="Arial"/>
          <w:szCs w:val="20"/>
        </w:rPr>
        <w:t>,</w:t>
      </w:r>
      <w:r w:rsidRPr="00DA2C52">
        <w:rPr>
          <w:rFonts w:cs="Arial"/>
          <w:szCs w:val="20"/>
        </w:rPr>
        <w:t xml:space="preserve"> </w:t>
      </w:r>
      <w:r>
        <w:rPr>
          <w:rFonts w:cs="Arial"/>
          <w:szCs w:val="20"/>
        </w:rPr>
        <w:t xml:space="preserve">oznámení o vyskladnění a musí k nim být připojena </w:t>
      </w:r>
      <w:r w:rsidRPr="00DA2C52">
        <w:rPr>
          <w:rFonts w:cs="Arial"/>
          <w:szCs w:val="20"/>
        </w:rPr>
        <w:t>kopie</w:t>
      </w:r>
      <w:r>
        <w:rPr>
          <w:rFonts w:cs="Arial"/>
          <w:szCs w:val="20"/>
        </w:rPr>
        <w:t xml:space="preserve"> příslušného oznámení o vyskladnění</w:t>
      </w:r>
      <w:r w:rsidRPr="00DA2C52">
        <w:rPr>
          <w:rFonts w:cs="Arial"/>
          <w:szCs w:val="20"/>
        </w:rPr>
        <w:t xml:space="preserve">. Jestliže faktura nebude mít odpovídající náležitosti, je </w:t>
      </w:r>
      <w:r>
        <w:rPr>
          <w:rFonts w:cs="Arial"/>
          <w:szCs w:val="20"/>
        </w:rPr>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43770229" w14:textId="77777777" w:rsidR="004D420B" w:rsidRDefault="004D420B" w:rsidP="004D420B">
      <w:pPr>
        <w:pStyle w:val="Odstavecseseznamem"/>
        <w:rPr>
          <w:rFonts w:cs="Arial"/>
          <w:szCs w:val="20"/>
        </w:rPr>
      </w:pPr>
    </w:p>
    <w:p w14:paraId="479AB6C9" w14:textId="77777777" w:rsidR="004D420B" w:rsidRPr="00883C83" w:rsidRDefault="004D420B" w:rsidP="00E67BD1">
      <w:pPr>
        <w:numPr>
          <w:ilvl w:val="0"/>
          <w:numId w:val="5"/>
        </w:numPr>
        <w:spacing w:after="120" w:line="280" w:lineRule="atLeast"/>
        <w:ind w:left="426" w:hanging="426"/>
        <w:jc w:val="both"/>
        <w:rPr>
          <w:rFonts w:cs="Arial"/>
          <w:szCs w:val="20"/>
        </w:rPr>
      </w:pPr>
      <w:r w:rsidRPr="00264EAA">
        <w:rPr>
          <w:rFonts w:cs="Arial"/>
          <w:szCs w:val="20"/>
        </w:rPr>
        <w:t xml:space="preserve">Faktura v jednom vyhotovení bude odeslána na fakturační adresu </w:t>
      </w:r>
      <w:proofErr w:type="gramStart"/>
      <w:r>
        <w:rPr>
          <w:rFonts w:cs="Arial"/>
          <w:szCs w:val="20"/>
        </w:rPr>
        <w:t>EG.D</w:t>
      </w:r>
      <w:proofErr w:type="gramEnd"/>
      <w:r w:rsidRPr="00264EAA">
        <w:rPr>
          <w:rFonts w:cs="Arial"/>
          <w:szCs w:val="20"/>
        </w:rPr>
        <w:t xml:space="preserve"> Faktury, P.O.Box 13, Sazečská 9, 225 13 Praha, nebo e-mailovou adresu </w:t>
      </w:r>
      <w:r>
        <w:rPr>
          <w:rFonts w:cs="Arial"/>
          <w:szCs w:val="20"/>
        </w:rPr>
        <w:t>faktury@egd.cz</w:t>
      </w:r>
      <w:r w:rsidRPr="00264EAA">
        <w:rPr>
          <w:rFonts w:cs="Arial"/>
          <w:szCs w:val="20"/>
        </w:rPr>
        <w:t>. V případě odeslání faktury na e-mailovou adresu </w:t>
      </w:r>
      <w:r>
        <w:rPr>
          <w:rFonts w:cs="Arial"/>
          <w:szCs w:val="20"/>
        </w:rPr>
        <w:t>faktury@egd.cz</w:t>
      </w:r>
      <w:r w:rsidRPr="00264EAA">
        <w:rPr>
          <w:rFonts w:cs="Arial"/>
          <w:szCs w:val="20"/>
        </w:rPr>
        <w:t xml:space="preserve"> může </w:t>
      </w:r>
      <w:r>
        <w:rPr>
          <w:rFonts w:cs="Arial"/>
          <w:szCs w:val="20"/>
        </w:rPr>
        <w:t>e-</w:t>
      </w:r>
      <w:r w:rsidRPr="00264EAA">
        <w:rPr>
          <w:rFonts w:cs="Arial"/>
          <w:szCs w:val="20"/>
        </w:rPr>
        <w:t xml:space="preserve">mail obsahovat pouze jeden přiložený dokument ve formátu PDF, jehož součástí by měla být jedna faktura včetně příloh o velikosti maximálně 10 MB. Každá faktura musí mít náležitosti podle § 28 zákona č. 235/2004 Sb., o dani z přidané hodnoty, ve znění pozdějších předpisů, a § 11 zákona č. 563/1991 Sb., o účetnictví, ve znění pozdějších předpisů. Obsahová nedostatečnost daňového dokladu je důvodem k jeho vrácení </w:t>
      </w:r>
      <w:r>
        <w:rPr>
          <w:rFonts w:cs="Arial"/>
          <w:szCs w:val="20"/>
        </w:rPr>
        <w:t>prodávajícímu</w:t>
      </w:r>
      <w:r w:rsidRPr="00264EAA">
        <w:rPr>
          <w:rFonts w:cs="Arial"/>
          <w:szCs w:val="20"/>
        </w:rPr>
        <w:t>.</w:t>
      </w:r>
    </w:p>
    <w:p w14:paraId="15631956" w14:textId="77777777" w:rsidR="004D420B" w:rsidRPr="0018495A" w:rsidRDefault="004D420B" w:rsidP="004D420B">
      <w:pPr>
        <w:spacing w:line="280" w:lineRule="atLeast"/>
        <w:ind w:left="426"/>
        <w:jc w:val="both"/>
        <w:rPr>
          <w:rFonts w:cs="Arial"/>
          <w:szCs w:val="20"/>
        </w:rPr>
      </w:pPr>
    </w:p>
    <w:p w14:paraId="15CFA354" w14:textId="77777777" w:rsidR="004D420B" w:rsidRPr="002F137B" w:rsidRDefault="004D420B" w:rsidP="00E67BD1">
      <w:pPr>
        <w:numPr>
          <w:ilvl w:val="0"/>
          <w:numId w:val="5"/>
        </w:numPr>
        <w:spacing w:line="280" w:lineRule="atLeast"/>
        <w:ind w:left="425" w:hanging="425"/>
        <w:jc w:val="both"/>
        <w:rPr>
          <w:rFonts w:cs="Arial"/>
          <w:szCs w:val="20"/>
        </w:rPr>
      </w:pPr>
      <w:r w:rsidRPr="002F137B">
        <w:rPr>
          <w:rFonts w:cs="Arial"/>
          <w:szCs w:val="20"/>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59B99200" w14:textId="77777777" w:rsidR="004D420B" w:rsidRDefault="004D420B" w:rsidP="004D420B">
      <w:pPr>
        <w:pStyle w:val="Odstavecseseznamem"/>
      </w:pPr>
    </w:p>
    <w:p w14:paraId="3F22E497" w14:textId="77777777" w:rsidR="004D420B" w:rsidRDefault="004D420B" w:rsidP="00E67BD1">
      <w:pPr>
        <w:numPr>
          <w:ilvl w:val="0"/>
          <w:numId w:val="5"/>
        </w:numPr>
        <w:spacing w:line="280" w:lineRule="atLeast"/>
        <w:ind w:left="426" w:hanging="426"/>
        <w:jc w:val="both"/>
        <w:rPr>
          <w:rFonts w:cs="Arial"/>
          <w:szCs w:val="20"/>
        </w:rPr>
      </w:pPr>
      <w:r>
        <w:rPr>
          <w:rFonts w:cs="Arial"/>
          <w:szCs w:val="20"/>
        </w:rPr>
        <w:t>Dílčí cena uvedená v příslušné faktuře</w:t>
      </w:r>
      <w:r w:rsidRPr="00DA2C52">
        <w:rPr>
          <w:rFonts w:cs="Arial"/>
          <w:szCs w:val="20"/>
        </w:rPr>
        <w:t xml:space="preserve"> je uhrazena řádně a včas, je-li částka</w:t>
      </w:r>
      <w:r>
        <w:rPr>
          <w:rFonts w:cs="Arial"/>
          <w:szCs w:val="20"/>
        </w:rPr>
        <w:t xml:space="preserve"> dle faktury</w:t>
      </w:r>
      <w:r w:rsidRPr="00DA2C52">
        <w:rPr>
          <w:rFonts w:cs="Arial"/>
          <w:szCs w:val="20"/>
        </w:rPr>
        <w:t xml:space="preserve"> nejpozději v poslední den lhůty</w:t>
      </w:r>
      <w:r>
        <w:rPr>
          <w:rFonts w:cs="Arial"/>
          <w:szCs w:val="20"/>
        </w:rPr>
        <w:t xml:space="preserve"> splatnosti</w:t>
      </w:r>
      <w:r w:rsidRPr="00DA2C52">
        <w:rPr>
          <w:rFonts w:cs="Arial"/>
          <w:szCs w:val="20"/>
        </w:rPr>
        <w:t xml:space="preserve"> odepsána z</w:t>
      </w:r>
      <w:r>
        <w:rPr>
          <w:rFonts w:cs="Arial"/>
          <w:szCs w:val="20"/>
        </w:rPr>
        <w:t> </w:t>
      </w:r>
      <w:r w:rsidRPr="00DA2C52">
        <w:rPr>
          <w:rFonts w:cs="Arial"/>
          <w:szCs w:val="20"/>
        </w:rPr>
        <w:t>účtu</w:t>
      </w:r>
      <w:r>
        <w:rPr>
          <w:rFonts w:cs="Arial"/>
          <w:szCs w:val="20"/>
        </w:rPr>
        <w:t xml:space="preserve"> kupujícího</w:t>
      </w:r>
      <w:r w:rsidRPr="00DA2C52">
        <w:rPr>
          <w:rFonts w:cs="Arial"/>
          <w:szCs w:val="20"/>
        </w:rPr>
        <w:t xml:space="preserve"> ve prospěch účtu </w:t>
      </w:r>
      <w:r>
        <w:rPr>
          <w:rFonts w:cs="Arial"/>
          <w:szCs w:val="20"/>
        </w:rPr>
        <w:t>prodávajícího</w:t>
      </w:r>
      <w:r w:rsidRPr="001900E6">
        <w:rPr>
          <w:rFonts w:cs="Arial"/>
          <w:szCs w:val="20"/>
        </w:rPr>
        <w:t>.</w:t>
      </w:r>
    </w:p>
    <w:p w14:paraId="38A83F7C" w14:textId="77777777" w:rsidR="004D420B" w:rsidRDefault="004D420B" w:rsidP="004D420B">
      <w:pPr>
        <w:pStyle w:val="Odstavecseseznamem"/>
        <w:rPr>
          <w:rFonts w:cs="Arial"/>
          <w:szCs w:val="20"/>
        </w:rPr>
      </w:pPr>
    </w:p>
    <w:p w14:paraId="29984E97" w14:textId="31F9DFF5" w:rsidR="004D420B" w:rsidRDefault="004D420B" w:rsidP="00E67BD1">
      <w:pPr>
        <w:pStyle w:val="Odstavecseseznamem"/>
        <w:numPr>
          <w:ilvl w:val="0"/>
          <w:numId w:val="5"/>
        </w:numPr>
        <w:spacing w:line="280" w:lineRule="atLeast"/>
        <w:ind w:left="426" w:hanging="426"/>
        <w:jc w:val="both"/>
        <w:rPr>
          <w:rFonts w:cs="Arial"/>
          <w:szCs w:val="20"/>
        </w:rPr>
      </w:pPr>
      <w:r w:rsidRPr="005020D9">
        <w:rPr>
          <w:rFonts w:cs="Arial"/>
          <w:szCs w:val="20"/>
        </w:rPr>
        <w:t xml:space="preserve">V případě, že bude </w:t>
      </w:r>
      <w:r>
        <w:rPr>
          <w:rFonts w:cs="Arial"/>
          <w:szCs w:val="20"/>
        </w:rPr>
        <w:t>Kupující</w:t>
      </w:r>
      <w:r w:rsidRPr="005020D9">
        <w:rPr>
          <w:rFonts w:cs="Arial"/>
          <w:szCs w:val="20"/>
        </w:rPr>
        <w:t xml:space="preserve"> zcela nebo zčásti v prodlení s úhradou odměny, je </w:t>
      </w:r>
      <w:r>
        <w:rPr>
          <w:rFonts w:cs="Arial"/>
          <w:szCs w:val="20"/>
        </w:rPr>
        <w:t>Prodávající</w:t>
      </w:r>
      <w:r w:rsidRPr="005020D9">
        <w:rPr>
          <w:rFonts w:cs="Arial"/>
          <w:szCs w:val="20"/>
        </w:rPr>
        <w:t xml:space="preserve"> povinen tuto skutečnost </w:t>
      </w:r>
      <w:r>
        <w:rPr>
          <w:rFonts w:cs="Arial"/>
          <w:szCs w:val="20"/>
        </w:rPr>
        <w:t>Kupujícímu</w:t>
      </w:r>
      <w:r w:rsidRPr="005020D9">
        <w:rPr>
          <w:rFonts w:cs="Arial"/>
          <w:szCs w:val="20"/>
        </w:rPr>
        <w:t xml:space="preserve"> písemně oznámit a stanovit mu dodatečnou lhůtu splatnosti, která nesmí být kratší než 5 dní od doručení takového oznámí. Pouze v případě, že </w:t>
      </w:r>
      <w:r>
        <w:rPr>
          <w:rFonts w:cs="Arial"/>
          <w:szCs w:val="20"/>
        </w:rPr>
        <w:t>Kupující</w:t>
      </w:r>
      <w:r w:rsidRPr="005020D9">
        <w:rPr>
          <w:rFonts w:cs="Arial"/>
          <w:szCs w:val="20"/>
        </w:rPr>
        <w:t xml:space="preserve"> </w:t>
      </w:r>
      <w:r w:rsidRPr="005020D9">
        <w:rPr>
          <w:rFonts w:cs="Arial"/>
          <w:szCs w:val="20"/>
        </w:rPr>
        <w:lastRenderedPageBreak/>
        <w:t xml:space="preserve">neuhradí dlužnou částku ani v této dodatečné lhůtě, je </w:t>
      </w:r>
      <w:r>
        <w:rPr>
          <w:rFonts w:cs="Arial"/>
          <w:szCs w:val="20"/>
        </w:rPr>
        <w:t>Prodávající</w:t>
      </w:r>
      <w:r w:rsidRPr="005020D9">
        <w:rPr>
          <w:rFonts w:cs="Arial"/>
          <w:szCs w:val="20"/>
        </w:rPr>
        <w:t xml:space="preserve"> oprávněn mu účtovat úrok z prodlení v zákonné výši.</w:t>
      </w:r>
    </w:p>
    <w:p w14:paraId="6B0C090F" w14:textId="77777777" w:rsidR="00FA79F0" w:rsidRPr="00FA79F0" w:rsidRDefault="00FA79F0" w:rsidP="000662C4">
      <w:pPr>
        <w:pStyle w:val="Odstavecseseznamem"/>
        <w:rPr>
          <w:rFonts w:cs="Arial"/>
          <w:szCs w:val="20"/>
        </w:rPr>
      </w:pPr>
    </w:p>
    <w:p w14:paraId="5A1176EB" w14:textId="72EDC430" w:rsidR="00FA79F0" w:rsidRPr="00FA79F0" w:rsidRDefault="00FA79F0" w:rsidP="00E67BD1">
      <w:pPr>
        <w:pStyle w:val="Odstavecseseznamem"/>
        <w:numPr>
          <w:ilvl w:val="0"/>
          <w:numId w:val="5"/>
        </w:numPr>
        <w:spacing w:line="280" w:lineRule="atLeast"/>
        <w:ind w:left="426" w:hanging="426"/>
        <w:jc w:val="both"/>
        <w:rPr>
          <w:rFonts w:cs="Arial"/>
          <w:szCs w:val="20"/>
        </w:rPr>
      </w:pPr>
      <w:r>
        <w:rPr>
          <w:rFonts w:cs="Arial"/>
          <w:szCs w:val="20"/>
        </w:rPr>
        <w:t xml:space="preserve">Prodávající je povinen </w:t>
      </w:r>
      <w:r w:rsidRPr="00165E0C">
        <w:t xml:space="preserve">zajistit řádné a včasné plnění finančních závazků svým poddodavatelům, kdy za řádné a včasné plnění se považuje plné uhrazení poddodavatelem vystavených a doručených faktur za plnění poskytnutá k plnění veřejné zakázky, a to vždy </w:t>
      </w:r>
      <w:r w:rsidRPr="00531192">
        <w:t>do 5 pracovních</w:t>
      </w:r>
      <w:r w:rsidRPr="00165E0C">
        <w:t xml:space="preserve"> dnů od obdržení platby ze strany kupujícího za konkrétní plnění.</w:t>
      </w:r>
      <w:r>
        <w:t xml:space="preserve">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735D93BC" w14:textId="77777777" w:rsidR="00FA79F0" w:rsidRPr="00FA79F0" w:rsidRDefault="00FA79F0" w:rsidP="000662C4">
      <w:pPr>
        <w:pStyle w:val="Odstavecseseznamem"/>
        <w:rPr>
          <w:rFonts w:cs="Arial"/>
          <w:szCs w:val="20"/>
        </w:rPr>
      </w:pPr>
    </w:p>
    <w:p w14:paraId="268C6724" w14:textId="3E5FA7DA" w:rsidR="00FA79F0" w:rsidRPr="005020D9" w:rsidRDefault="00FA79F0" w:rsidP="00E67BD1">
      <w:pPr>
        <w:pStyle w:val="Odstavecseseznamem"/>
        <w:numPr>
          <w:ilvl w:val="0"/>
          <w:numId w:val="5"/>
        </w:numPr>
        <w:spacing w:line="280" w:lineRule="atLeast"/>
        <w:ind w:left="426" w:hanging="426"/>
        <w:jc w:val="both"/>
        <w:rPr>
          <w:rFonts w:cs="Arial"/>
          <w:szCs w:val="20"/>
        </w:rPr>
      </w:pPr>
      <w:r>
        <w:rPr>
          <w:rFonts w:cs="Arial"/>
          <w:szCs w:val="20"/>
        </w:rPr>
        <w:t>V případě, že bude Kupující zcela nebo zčásti v prodlení s úhradou odměny, je Prodávající povinen tuto skutečnost Kupujícímu písemně oznámit a stanovit mu dodatečnou lhůtu splatnosti, která nesmí být kratší než 5 dní od doručení takového oznámení. Pouze v případě, že Kupující neuhradí dlužnou částku ani v této dodatečné lhůtě, je Prodávající oprávněn mu účtovat úrok k prodlení v zákonné výši.</w:t>
      </w:r>
    </w:p>
    <w:p w14:paraId="5FFB99B7" w14:textId="77777777" w:rsidR="00327D7B" w:rsidRPr="00DA2C52" w:rsidRDefault="00327D7B" w:rsidP="00060B31">
      <w:pPr>
        <w:spacing w:line="280" w:lineRule="atLeast"/>
        <w:jc w:val="both"/>
        <w:rPr>
          <w:rFonts w:cs="Arial"/>
          <w:szCs w:val="20"/>
        </w:rPr>
      </w:pPr>
    </w:p>
    <w:p w14:paraId="5FFB99B8" w14:textId="77777777" w:rsidR="00327D7B" w:rsidRPr="00DA2C52" w:rsidRDefault="00327D7B" w:rsidP="00060B31">
      <w:pPr>
        <w:spacing w:line="280" w:lineRule="atLeast"/>
        <w:jc w:val="center"/>
        <w:rPr>
          <w:rFonts w:cs="Arial"/>
          <w:b/>
          <w:szCs w:val="20"/>
        </w:rPr>
      </w:pPr>
      <w:r w:rsidRPr="00DA2C52">
        <w:rPr>
          <w:rFonts w:cs="Arial"/>
          <w:b/>
          <w:szCs w:val="20"/>
        </w:rPr>
        <w:t>IV.</w:t>
      </w:r>
    </w:p>
    <w:p w14:paraId="52E6D2F9" w14:textId="77777777" w:rsidR="00BB624F" w:rsidRPr="00DA2C52" w:rsidRDefault="00BB624F" w:rsidP="00BB624F">
      <w:pPr>
        <w:spacing w:line="280" w:lineRule="atLeast"/>
        <w:jc w:val="center"/>
        <w:rPr>
          <w:rFonts w:cs="Arial"/>
          <w:b/>
          <w:szCs w:val="20"/>
        </w:rPr>
      </w:pPr>
      <w:r w:rsidRPr="00DA2C52">
        <w:rPr>
          <w:rFonts w:cs="Arial"/>
          <w:b/>
          <w:szCs w:val="20"/>
        </w:rPr>
        <w:t xml:space="preserve">Způsob </w:t>
      </w:r>
      <w:r>
        <w:rPr>
          <w:rFonts w:cs="Arial"/>
          <w:b/>
          <w:szCs w:val="20"/>
        </w:rPr>
        <w:t>realizace</w:t>
      </w:r>
      <w:r w:rsidRPr="00DA2C52">
        <w:rPr>
          <w:rFonts w:cs="Arial"/>
          <w:b/>
          <w:szCs w:val="20"/>
        </w:rPr>
        <w:t xml:space="preserve"> jednotlivých </w:t>
      </w:r>
      <w:r>
        <w:rPr>
          <w:rFonts w:cs="Arial"/>
          <w:b/>
          <w:szCs w:val="20"/>
        </w:rPr>
        <w:t>dílčích dodávek (plnění)</w:t>
      </w:r>
    </w:p>
    <w:p w14:paraId="5FFB99BA" w14:textId="77777777" w:rsidR="00327D7B" w:rsidRPr="00DA2C52" w:rsidRDefault="00327D7B" w:rsidP="00060B31">
      <w:pPr>
        <w:spacing w:line="280" w:lineRule="atLeast"/>
        <w:jc w:val="center"/>
        <w:rPr>
          <w:rFonts w:cs="Arial"/>
          <w:b/>
          <w:szCs w:val="20"/>
        </w:rPr>
      </w:pPr>
    </w:p>
    <w:p w14:paraId="5FFB99BB" w14:textId="7F68265F" w:rsidR="0045415D" w:rsidRDefault="001900E6"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bookmarkStart w:id="2" w:name="_Ref264908281"/>
      <w:r>
        <w:rPr>
          <w:rFonts w:ascii="Arial" w:hAnsi="Arial" w:cs="Arial"/>
          <w:sz w:val="20"/>
          <w:szCs w:val="20"/>
          <w:lang w:eastAsia="en-US"/>
        </w:rPr>
        <w:t>Kupující</w:t>
      </w:r>
      <w:r w:rsidR="00327D7B" w:rsidRPr="00DA2C52">
        <w:rPr>
          <w:rFonts w:ascii="Arial" w:hAnsi="Arial" w:cs="Arial"/>
          <w:sz w:val="20"/>
          <w:szCs w:val="20"/>
          <w:lang w:eastAsia="en-US"/>
        </w:rPr>
        <w:t xml:space="preserve"> má právo kdykoli po dobu </w:t>
      </w:r>
      <w:r>
        <w:rPr>
          <w:rFonts w:ascii="Arial" w:hAnsi="Arial" w:cs="Arial"/>
          <w:sz w:val="20"/>
          <w:szCs w:val="20"/>
          <w:lang w:eastAsia="en-US"/>
        </w:rPr>
        <w:t>trvání</w:t>
      </w:r>
      <w:r w:rsidR="00327D7B" w:rsidRPr="00DA2C52">
        <w:rPr>
          <w:rFonts w:ascii="Arial" w:hAnsi="Arial" w:cs="Arial"/>
          <w:sz w:val="20"/>
          <w:szCs w:val="20"/>
          <w:lang w:eastAsia="en-US"/>
        </w:rPr>
        <w:t xml:space="preserve"> této smlouvy zaslat </w:t>
      </w:r>
      <w:r>
        <w:rPr>
          <w:rFonts w:ascii="Arial" w:hAnsi="Arial" w:cs="Arial"/>
          <w:sz w:val="20"/>
          <w:szCs w:val="20"/>
          <w:lang w:eastAsia="en-US"/>
        </w:rPr>
        <w:t>prodávajícímu</w:t>
      </w:r>
      <w:r w:rsidR="00327D7B" w:rsidRPr="00DA2C52">
        <w:rPr>
          <w:rFonts w:ascii="Arial" w:hAnsi="Arial" w:cs="Arial"/>
          <w:sz w:val="20"/>
          <w:szCs w:val="20"/>
          <w:lang w:eastAsia="en-US"/>
        </w:rPr>
        <w:t xml:space="preserve"> </w:t>
      </w:r>
      <w:r w:rsidR="00997B3C">
        <w:rPr>
          <w:rFonts w:ascii="Arial" w:hAnsi="Arial" w:cs="Arial"/>
          <w:sz w:val="20"/>
          <w:szCs w:val="20"/>
          <w:lang w:eastAsia="en-US"/>
        </w:rPr>
        <w:t>výzvu k</w:t>
      </w:r>
      <w:r w:rsidR="00F819D4">
        <w:rPr>
          <w:rFonts w:ascii="Arial" w:hAnsi="Arial" w:cs="Arial"/>
          <w:sz w:val="20"/>
          <w:szCs w:val="20"/>
          <w:lang w:eastAsia="en-US"/>
        </w:rPr>
        <w:t> </w:t>
      </w:r>
      <w:r w:rsidR="00997B3C">
        <w:rPr>
          <w:rFonts w:ascii="Arial" w:hAnsi="Arial" w:cs="Arial"/>
          <w:sz w:val="20"/>
          <w:szCs w:val="20"/>
          <w:lang w:eastAsia="en-US"/>
        </w:rPr>
        <w:t>plnění</w:t>
      </w:r>
      <w:r>
        <w:rPr>
          <w:rFonts w:ascii="Arial" w:hAnsi="Arial" w:cs="Arial"/>
          <w:sz w:val="20"/>
          <w:szCs w:val="20"/>
          <w:lang w:eastAsia="en-US"/>
        </w:rPr>
        <w:t xml:space="preserve"> učiněnou</w:t>
      </w:r>
      <w:r w:rsidRPr="001900E6">
        <w:rPr>
          <w:rFonts w:ascii="Arial" w:hAnsi="Arial" w:cs="Arial"/>
          <w:sz w:val="20"/>
          <w:szCs w:val="20"/>
          <w:lang w:eastAsia="en-US"/>
        </w:rPr>
        <w:t xml:space="preserve"> písemně </w:t>
      </w:r>
      <w:r w:rsidRPr="00F7030A">
        <w:rPr>
          <w:rFonts w:ascii="Arial" w:hAnsi="Arial" w:cs="Arial"/>
          <w:sz w:val="20"/>
          <w:szCs w:val="20"/>
          <w:lang w:eastAsia="en-US"/>
        </w:rPr>
        <w:t>nebo emailem a</w:t>
      </w:r>
      <w:r w:rsidRPr="001900E6">
        <w:rPr>
          <w:rFonts w:ascii="Arial" w:hAnsi="Arial" w:cs="Arial"/>
          <w:sz w:val="20"/>
          <w:szCs w:val="20"/>
          <w:lang w:eastAsia="en-US"/>
        </w:rPr>
        <w:t xml:space="preserve"> zaslan</w:t>
      </w:r>
      <w:r>
        <w:rPr>
          <w:rFonts w:ascii="Arial" w:hAnsi="Arial" w:cs="Arial"/>
          <w:sz w:val="20"/>
          <w:szCs w:val="20"/>
          <w:lang w:eastAsia="en-US"/>
        </w:rPr>
        <w:t>ou</w:t>
      </w:r>
      <w:r w:rsidRPr="001900E6">
        <w:rPr>
          <w:rFonts w:ascii="Arial" w:hAnsi="Arial" w:cs="Arial"/>
          <w:sz w:val="20"/>
          <w:szCs w:val="20"/>
          <w:lang w:eastAsia="en-US"/>
        </w:rPr>
        <w:t xml:space="preserve"> prodávajícímu prostřednictvím kontaktních </w:t>
      </w:r>
      <w:r>
        <w:rPr>
          <w:rFonts w:ascii="Arial" w:hAnsi="Arial" w:cs="Arial"/>
          <w:sz w:val="20"/>
          <w:szCs w:val="20"/>
          <w:lang w:eastAsia="en-US"/>
        </w:rPr>
        <w:t xml:space="preserve">osob a </w:t>
      </w:r>
      <w:r w:rsidRPr="001900E6">
        <w:rPr>
          <w:rFonts w:ascii="Arial" w:hAnsi="Arial" w:cs="Arial"/>
          <w:sz w:val="20"/>
          <w:szCs w:val="20"/>
          <w:lang w:eastAsia="en-US"/>
        </w:rPr>
        <w:t>údajů uvedených v této smlouvě</w:t>
      </w:r>
      <w:bookmarkEnd w:id="2"/>
      <w:r w:rsidR="00A15F97">
        <w:rPr>
          <w:rFonts w:ascii="Arial" w:hAnsi="Arial" w:cs="Arial"/>
          <w:sz w:val="20"/>
          <w:szCs w:val="20"/>
          <w:lang w:eastAsia="en-US"/>
        </w:rPr>
        <w:t>.</w:t>
      </w:r>
    </w:p>
    <w:p w14:paraId="5FFB99BC" w14:textId="77777777" w:rsidR="0045415D" w:rsidRDefault="0045415D" w:rsidP="002F137B">
      <w:pPr>
        <w:pStyle w:val="rltextlnkuslovan"/>
        <w:spacing w:before="0" w:beforeAutospacing="0" w:after="0" w:afterAutospacing="0" w:line="280" w:lineRule="atLeast"/>
        <w:ind w:left="426" w:hanging="426"/>
        <w:jc w:val="both"/>
        <w:rPr>
          <w:rFonts w:ascii="Arial" w:hAnsi="Arial" w:cs="Arial"/>
          <w:sz w:val="20"/>
          <w:szCs w:val="20"/>
          <w:lang w:eastAsia="en-US"/>
        </w:rPr>
      </w:pPr>
    </w:p>
    <w:p w14:paraId="3EDF69F6" w14:textId="77777777" w:rsidR="003B10F6" w:rsidRPr="001750E8" w:rsidRDefault="003B10F6" w:rsidP="00E67BD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Výzvu k plnění lze učinit i na základě telefonické objednávky oprávněné osoby kupujícího s tím, že písemná výzva bude ze strany kupujícího vystavena následně.</w:t>
      </w:r>
    </w:p>
    <w:p w14:paraId="507A80E2" w14:textId="77777777" w:rsidR="006830CC" w:rsidRDefault="006830CC" w:rsidP="006830CC">
      <w:pPr>
        <w:pStyle w:val="rltextlnkuslovan"/>
        <w:spacing w:before="0" w:beforeAutospacing="0" w:after="0" w:afterAutospacing="0" w:line="280" w:lineRule="atLeast"/>
        <w:ind w:left="426"/>
        <w:jc w:val="both"/>
        <w:rPr>
          <w:rFonts w:ascii="Arial" w:hAnsi="Arial" w:cs="Arial"/>
          <w:sz w:val="20"/>
          <w:szCs w:val="20"/>
          <w:lang w:eastAsia="en-US"/>
        </w:rPr>
      </w:pPr>
    </w:p>
    <w:p w14:paraId="4DE98E46" w14:textId="6898C14A" w:rsidR="00BC5E4C" w:rsidRDefault="001900E6"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AA2259">
        <w:rPr>
          <w:rFonts w:ascii="Arial" w:hAnsi="Arial" w:cs="Arial"/>
          <w:sz w:val="20"/>
          <w:szCs w:val="20"/>
          <w:lang w:eastAsia="en-US"/>
        </w:rPr>
        <w:t>V</w:t>
      </w:r>
      <w:r w:rsidR="00997B3C" w:rsidRPr="00094D24">
        <w:rPr>
          <w:rFonts w:ascii="Arial" w:hAnsi="Arial" w:cs="Arial"/>
          <w:sz w:val="20"/>
          <w:szCs w:val="20"/>
          <w:lang w:eastAsia="en-US"/>
        </w:rPr>
        <w:t>e</w:t>
      </w:r>
      <w:r w:rsidRPr="00094D24">
        <w:rPr>
          <w:rFonts w:ascii="Arial" w:hAnsi="Arial" w:cs="Arial"/>
          <w:sz w:val="20"/>
          <w:szCs w:val="20"/>
          <w:lang w:eastAsia="en-US"/>
        </w:rPr>
        <w:t> </w:t>
      </w:r>
      <w:bookmarkStart w:id="3" w:name="_Ref264907869"/>
      <w:r w:rsidR="00BB624F" w:rsidRPr="00332E6B">
        <w:rPr>
          <w:rFonts w:ascii="Arial" w:hAnsi="Arial" w:cs="Arial"/>
          <w:sz w:val="20"/>
          <w:szCs w:val="20"/>
          <w:lang w:eastAsia="en-US"/>
        </w:rPr>
        <w:t>výzvě k plnění uvede kupující druh a množství zboží, jehož dodávku v </w:t>
      </w:r>
      <w:r w:rsidR="00BB624F" w:rsidRPr="00F706F8">
        <w:rPr>
          <w:rFonts w:ascii="Arial" w:hAnsi="Arial" w:cs="Arial"/>
          <w:sz w:val="20"/>
          <w:szCs w:val="20"/>
          <w:lang w:eastAsia="en-US"/>
        </w:rPr>
        <w:t>konkrétním případě požaduje, a to v členění v souladu s</w:t>
      </w:r>
      <w:r w:rsidR="00BB624F">
        <w:rPr>
          <w:rFonts w:ascii="Arial" w:hAnsi="Arial" w:cs="Arial"/>
          <w:sz w:val="20"/>
          <w:szCs w:val="20"/>
          <w:lang w:eastAsia="en-US"/>
        </w:rPr>
        <w:t> </w:t>
      </w:r>
      <w:r w:rsidR="00BB624F" w:rsidRPr="00F706F8">
        <w:rPr>
          <w:rFonts w:ascii="Arial" w:hAnsi="Arial" w:cs="Arial"/>
          <w:sz w:val="20"/>
          <w:szCs w:val="20"/>
          <w:u w:val="single"/>
          <w:lang w:eastAsia="en-US"/>
        </w:rPr>
        <w:t>příloh</w:t>
      </w:r>
      <w:r w:rsidR="00BB624F">
        <w:rPr>
          <w:rFonts w:ascii="Arial" w:hAnsi="Arial" w:cs="Arial"/>
          <w:sz w:val="20"/>
          <w:szCs w:val="20"/>
          <w:u w:val="single"/>
          <w:lang w:eastAsia="en-US"/>
        </w:rPr>
        <w:t xml:space="preserve">ami </w:t>
      </w:r>
      <w:proofErr w:type="gramStart"/>
      <w:r w:rsidR="00BB624F" w:rsidRPr="00F706F8">
        <w:rPr>
          <w:rFonts w:ascii="Arial" w:hAnsi="Arial" w:cs="Arial"/>
          <w:sz w:val="20"/>
          <w:szCs w:val="20"/>
          <w:u w:val="single"/>
          <w:lang w:eastAsia="en-US"/>
        </w:rPr>
        <w:t>1a</w:t>
      </w:r>
      <w:proofErr w:type="gramEnd"/>
      <w:r w:rsidR="00BB624F">
        <w:rPr>
          <w:rFonts w:ascii="Arial" w:hAnsi="Arial" w:cs="Arial"/>
          <w:sz w:val="20"/>
          <w:szCs w:val="20"/>
          <w:u w:val="single"/>
          <w:lang w:eastAsia="en-US"/>
        </w:rPr>
        <w:t xml:space="preserve"> a 1b</w:t>
      </w:r>
      <w:r w:rsidR="00BB624F" w:rsidRPr="00F706F8">
        <w:rPr>
          <w:rFonts w:ascii="Arial" w:hAnsi="Arial" w:cs="Arial"/>
          <w:sz w:val="20"/>
          <w:szCs w:val="20"/>
          <w:lang w:eastAsia="en-US"/>
        </w:rPr>
        <w:t xml:space="preserve"> této smlouvy, jakož i místo plnění</w:t>
      </w:r>
      <w:r w:rsidR="00BB624F">
        <w:rPr>
          <w:rFonts w:ascii="Arial" w:hAnsi="Arial" w:cs="Arial"/>
          <w:sz w:val="20"/>
          <w:szCs w:val="20"/>
          <w:lang w:eastAsia="en-US"/>
        </w:rPr>
        <w:t>.</w:t>
      </w:r>
    </w:p>
    <w:p w14:paraId="77A0AB7E" w14:textId="473C2686" w:rsidR="00BC5E4C" w:rsidRDefault="00BB624F" w:rsidP="00BC5E4C">
      <w:pPr>
        <w:pStyle w:val="rltextlnkuslovan"/>
        <w:spacing w:before="0" w:beforeAutospacing="0" w:after="0" w:afterAutospacing="0" w:line="280" w:lineRule="atLeast"/>
        <w:ind w:left="426"/>
        <w:jc w:val="both"/>
        <w:rPr>
          <w:rFonts w:ascii="Arial" w:hAnsi="Arial" w:cs="Arial"/>
          <w:sz w:val="20"/>
          <w:szCs w:val="20"/>
        </w:rPr>
      </w:pPr>
      <w:r>
        <w:rPr>
          <w:rFonts w:ascii="Arial" w:hAnsi="Arial" w:cs="Arial"/>
          <w:sz w:val="20"/>
          <w:szCs w:val="20"/>
        </w:rPr>
        <w:t xml:space="preserve"> </w:t>
      </w:r>
    </w:p>
    <w:p w14:paraId="3ED572DB" w14:textId="77777777" w:rsidR="009355C1" w:rsidRDefault="00D103C7"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BC5E4C">
        <w:rPr>
          <w:rFonts w:ascii="Arial" w:hAnsi="Arial" w:cs="Arial"/>
          <w:sz w:val="20"/>
          <w:szCs w:val="20"/>
          <w:lang w:eastAsia="en-US"/>
        </w:rPr>
        <w:t xml:space="preserve">Výzvu k plnění musí kupující prodávajícímu doručit v souladu s touto smlouvou nejpozději 10 pracovních dnů před termínem dodání (nejzazší dobou plnění) dle této smlouvy. Prodávající je povinen </w:t>
      </w:r>
      <w:r w:rsidR="0032127F">
        <w:rPr>
          <w:rFonts w:ascii="Arial" w:hAnsi="Arial" w:cs="Arial"/>
          <w:sz w:val="20"/>
          <w:szCs w:val="20"/>
          <w:lang w:eastAsia="en-US"/>
        </w:rPr>
        <w:t xml:space="preserve">písemně nebo e-mailem oznámit </w:t>
      </w:r>
      <w:r w:rsidRPr="00BC5E4C">
        <w:rPr>
          <w:rFonts w:ascii="Arial" w:hAnsi="Arial" w:cs="Arial"/>
          <w:sz w:val="20"/>
          <w:szCs w:val="20"/>
          <w:lang w:eastAsia="en-US"/>
        </w:rPr>
        <w:t>neprodleně, nejpozději však do 3 pracovních dnů</w:t>
      </w:r>
      <w:r w:rsidR="00F51AE1">
        <w:rPr>
          <w:rFonts w:ascii="Arial" w:hAnsi="Arial" w:cs="Arial"/>
          <w:sz w:val="20"/>
          <w:szCs w:val="20"/>
          <w:lang w:eastAsia="en-US"/>
        </w:rPr>
        <w:t>,</w:t>
      </w:r>
      <w:r w:rsidRPr="00BC5E4C">
        <w:rPr>
          <w:rFonts w:ascii="Arial" w:hAnsi="Arial" w:cs="Arial"/>
          <w:sz w:val="20"/>
          <w:szCs w:val="20"/>
          <w:lang w:eastAsia="en-US"/>
        </w:rPr>
        <w:t xml:space="preserve"> </w:t>
      </w:r>
      <w:r w:rsidR="0032127F">
        <w:rPr>
          <w:rFonts w:ascii="Arial" w:hAnsi="Arial" w:cs="Arial"/>
          <w:sz w:val="20"/>
          <w:szCs w:val="20"/>
          <w:lang w:eastAsia="en-US"/>
        </w:rPr>
        <w:t xml:space="preserve">kupujícímu </w:t>
      </w:r>
      <w:r w:rsidR="00F51AE1">
        <w:rPr>
          <w:rFonts w:ascii="Arial" w:hAnsi="Arial" w:cs="Arial"/>
          <w:sz w:val="20"/>
          <w:szCs w:val="20"/>
          <w:lang w:eastAsia="en-US"/>
        </w:rPr>
        <w:t>doručení výzvy k</w:t>
      </w:r>
      <w:r w:rsidR="0032127F">
        <w:rPr>
          <w:rFonts w:ascii="Arial" w:hAnsi="Arial" w:cs="Arial"/>
          <w:sz w:val="20"/>
          <w:szCs w:val="20"/>
          <w:lang w:eastAsia="en-US"/>
        </w:rPr>
        <w:t> plnění.</w:t>
      </w:r>
      <w:r w:rsidR="00F51AE1">
        <w:rPr>
          <w:rFonts w:ascii="Arial" w:hAnsi="Arial" w:cs="Arial"/>
          <w:sz w:val="20"/>
          <w:szCs w:val="20"/>
          <w:lang w:eastAsia="en-US"/>
        </w:rPr>
        <w:t xml:space="preserve"> </w:t>
      </w:r>
      <w:r w:rsidR="00A15F97" w:rsidRPr="00BC5E4C">
        <w:rPr>
          <w:rFonts w:ascii="Arial" w:hAnsi="Arial" w:cs="Arial"/>
          <w:sz w:val="20"/>
          <w:szCs w:val="20"/>
          <w:lang w:eastAsia="en-US"/>
        </w:rPr>
        <w:t>Pro vyloučení všech pochybností oznámení či neoznámení o doručení výzvy k plnění prodávajícímu dle předchozí věty se nedotýká povinnosti prodáva</w:t>
      </w:r>
      <w:r w:rsidR="00F51AE1">
        <w:rPr>
          <w:rFonts w:ascii="Arial" w:hAnsi="Arial" w:cs="Arial"/>
          <w:sz w:val="20"/>
          <w:szCs w:val="20"/>
          <w:lang w:eastAsia="en-US"/>
        </w:rPr>
        <w:t>jícího plnit dle čl. II. odst. 3</w:t>
      </w:r>
      <w:r w:rsidR="00A15F97" w:rsidRPr="00BC5E4C">
        <w:rPr>
          <w:rFonts w:ascii="Arial" w:hAnsi="Arial" w:cs="Arial"/>
          <w:sz w:val="20"/>
          <w:szCs w:val="20"/>
          <w:lang w:eastAsia="en-US"/>
        </w:rPr>
        <w:t>. této smlouvy, byla-li výzva k plnění učiněna v souladu s touto smlouvou, a prodávající má povinnost plnit dle této smlouvy na základě výzvy k plnění a v souladu s ní bez dalšího, tedy i bez ohledu na případné oznámení či neoznámení o doručení výzvy k plnění prodávajícímu.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bookmarkEnd w:id="3"/>
    </w:p>
    <w:p w14:paraId="62DAB58F" w14:textId="77777777" w:rsidR="00101F4E" w:rsidRDefault="00101F4E" w:rsidP="00101F4E">
      <w:pPr>
        <w:pStyle w:val="rltextlnkuslovan"/>
        <w:spacing w:before="0" w:beforeAutospacing="0" w:after="0" w:afterAutospacing="0" w:line="280" w:lineRule="atLeast"/>
        <w:ind w:left="426"/>
        <w:jc w:val="both"/>
        <w:rPr>
          <w:rFonts w:ascii="Arial" w:hAnsi="Arial" w:cs="Arial"/>
          <w:sz w:val="20"/>
          <w:szCs w:val="20"/>
          <w:lang w:eastAsia="en-US"/>
        </w:rPr>
      </w:pPr>
    </w:p>
    <w:p w14:paraId="37340CC5" w14:textId="77777777" w:rsidR="00101F4E" w:rsidRPr="00101F4E"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 xml:space="preserve">Kupující však není oprávněn vystavit a zaslat prodávajícímu takovou výzvu k plnění, jejíž realizací by množství daného typu zboží přesáhlo hladinu dodávaného množství zboží definovanou dle </w:t>
      </w:r>
      <w:r w:rsidRPr="003B10F6">
        <w:rPr>
          <w:rFonts w:ascii="Arial" w:hAnsi="Arial" w:cs="Arial"/>
          <w:sz w:val="20"/>
          <w:szCs w:val="20"/>
          <w:u w:val="single"/>
          <w:lang w:eastAsia="en-US"/>
        </w:rPr>
        <w:t xml:space="preserve">přílohy </w:t>
      </w:r>
      <w:proofErr w:type="gramStart"/>
      <w:r w:rsidRPr="003B10F6">
        <w:rPr>
          <w:rFonts w:ascii="Arial" w:hAnsi="Arial" w:cs="Arial"/>
          <w:sz w:val="20"/>
          <w:szCs w:val="20"/>
          <w:u w:val="single"/>
          <w:lang w:eastAsia="en-US"/>
        </w:rPr>
        <w:t>1b</w:t>
      </w:r>
      <w:proofErr w:type="gramEnd"/>
      <w:r w:rsidRPr="00101F4E">
        <w:rPr>
          <w:rFonts w:ascii="Arial" w:hAnsi="Arial" w:cs="Arial"/>
          <w:sz w:val="20"/>
          <w:szCs w:val="20"/>
          <w:lang w:eastAsia="en-US"/>
        </w:rPr>
        <w:t>.</w:t>
      </w:r>
    </w:p>
    <w:p w14:paraId="3B00D9CA" w14:textId="77777777" w:rsidR="009355C1" w:rsidRDefault="009355C1" w:rsidP="009355C1">
      <w:pPr>
        <w:pStyle w:val="rltextlnkuslovan"/>
        <w:spacing w:before="0" w:beforeAutospacing="0" w:after="0" w:afterAutospacing="0" w:line="280" w:lineRule="atLeast"/>
        <w:ind w:left="426"/>
        <w:jc w:val="both"/>
        <w:rPr>
          <w:rFonts w:ascii="Arial" w:hAnsi="Arial" w:cs="Arial"/>
          <w:sz w:val="20"/>
          <w:szCs w:val="20"/>
        </w:rPr>
      </w:pPr>
    </w:p>
    <w:p w14:paraId="2DA5F10E" w14:textId="77777777" w:rsidR="009355C1" w:rsidRDefault="003B3158"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9355C1">
        <w:rPr>
          <w:rFonts w:ascii="Arial" w:hAnsi="Arial" w:cs="Arial"/>
          <w:sz w:val="20"/>
          <w:szCs w:val="20"/>
          <w:lang w:eastAsia="en-US"/>
        </w:rPr>
        <w:t>Prodávající</w:t>
      </w:r>
      <w:r w:rsidR="00321EBD" w:rsidRPr="009355C1">
        <w:rPr>
          <w:rFonts w:ascii="Arial" w:hAnsi="Arial" w:cs="Arial"/>
          <w:sz w:val="20"/>
          <w:szCs w:val="20"/>
          <w:lang w:eastAsia="en-US"/>
        </w:rPr>
        <w:t xml:space="preserve"> je povinen </w:t>
      </w:r>
      <w:r w:rsidR="00AB3C8A" w:rsidRPr="009355C1">
        <w:rPr>
          <w:rFonts w:ascii="Arial" w:hAnsi="Arial" w:cs="Arial"/>
          <w:sz w:val="20"/>
          <w:szCs w:val="20"/>
          <w:lang w:eastAsia="en-US"/>
        </w:rPr>
        <w:t>dodat kupujícímu zboží řádně a včas, v bezvadné jakosti v souladu s touto smlouvu, technickými požadavky uvedenými v </w:t>
      </w:r>
      <w:r w:rsidR="00AB3C8A" w:rsidRPr="009355C1">
        <w:rPr>
          <w:rFonts w:ascii="Arial" w:hAnsi="Arial" w:cs="Arial"/>
          <w:sz w:val="20"/>
          <w:szCs w:val="20"/>
          <w:u w:val="single"/>
          <w:lang w:eastAsia="en-US"/>
        </w:rPr>
        <w:t>příloze 2</w:t>
      </w:r>
      <w:r w:rsidR="00AB3C8A" w:rsidRPr="009355C1">
        <w:rPr>
          <w:rFonts w:ascii="Arial" w:hAnsi="Arial" w:cs="Arial"/>
          <w:sz w:val="20"/>
          <w:szCs w:val="20"/>
          <w:lang w:eastAsia="en-US"/>
        </w:rPr>
        <w:t xml:space="preserve"> této smlouvy, technickými parametry </w:t>
      </w:r>
      <w:r w:rsidR="00AB3C8A" w:rsidRPr="009355C1">
        <w:rPr>
          <w:rFonts w:ascii="Arial" w:hAnsi="Arial" w:cs="Arial"/>
          <w:sz w:val="20"/>
          <w:szCs w:val="20"/>
          <w:lang w:eastAsia="en-US"/>
        </w:rPr>
        <w:lastRenderedPageBreak/>
        <w:t>uvedenými v </w:t>
      </w:r>
      <w:r w:rsidR="00AB3C8A" w:rsidRPr="009355C1">
        <w:rPr>
          <w:rFonts w:ascii="Arial" w:hAnsi="Arial" w:cs="Arial"/>
          <w:sz w:val="20"/>
          <w:szCs w:val="20"/>
          <w:u w:val="single"/>
          <w:lang w:eastAsia="en-US"/>
        </w:rPr>
        <w:t>příloze 3</w:t>
      </w:r>
      <w:r w:rsidR="00AB3C8A" w:rsidRPr="009355C1">
        <w:rPr>
          <w:rFonts w:ascii="Arial" w:hAnsi="Arial" w:cs="Arial"/>
          <w:sz w:val="20"/>
          <w:szCs w:val="20"/>
          <w:lang w:eastAsia="en-US"/>
        </w:rPr>
        <w:t xml:space="preserve"> této smlouvy, příslušnými právními předpisy, jakož i použitelnými technickými normami.</w:t>
      </w:r>
    </w:p>
    <w:p w14:paraId="7D8CBFE8" w14:textId="77777777" w:rsidR="00E0559C" w:rsidRDefault="00E0559C" w:rsidP="00E0559C">
      <w:pPr>
        <w:pStyle w:val="rltextlnkuslovan"/>
        <w:spacing w:before="0" w:beforeAutospacing="0" w:after="0" w:afterAutospacing="0" w:line="280" w:lineRule="atLeast"/>
        <w:ind w:left="426"/>
        <w:jc w:val="both"/>
        <w:rPr>
          <w:rFonts w:ascii="Arial" w:hAnsi="Arial" w:cs="Arial"/>
          <w:sz w:val="20"/>
          <w:szCs w:val="20"/>
        </w:rPr>
      </w:pPr>
    </w:p>
    <w:p w14:paraId="494BD73B" w14:textId="4898558E" w:rsidR="00E0559C" w:rsidRDefault="00E0559C"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Pr>
          <w:rFonts w:ascii="Arial" w:hAnsi="Arial" w:cs="Arial"/>
          <w:sz w:val="20"/>
          <w:szCs w:val="20"/>
        </w:rPr>
        <w:t>Specifické požadavky kupujícího ohledně dopravy zboží jsou uvedeny v </w:t>
      </w:r>
      <w:r w:rsidRPr="00047FD3">
        <w:rPr>
          <w:rFonts w:ascii="Arial" w:hAnsi="Arial" w:cs="Arial"/>
          <w:sz w:val="20"/>
          <w:szCs w:val="20"/>
          <w:u w:val="single"/>
        </w:rPr>
        <w:t xml:space="preserve">příloze </w:t>
      </w:r>
      <w:r>
        <w:rPr>
          <w:rFonts w:ascii="Arial" w:hAnsi="Arial" w:cs="Arial"/>
          <w:sz w:val="20"/>
          <w:szCs w:val="20"/>
          <w:u w:val="single"/>
        </w:rPr>
        <w:t>7</w:t>
      </w:r>
      <w:r>
        <w:rPr>
          <w:rFonts w:ascii="Arial" w:hAnsi="Arial" w:cs="Arial"/>
          <w:sz w:val="20"/>
          <w:szCs w:val="20"/>
        </w:rPr>
        <w:t xml:space="preserve"> této smlouvy</w:t>
      </w:r>
      <w:r w:rsidRPr="00047FD3">
        <w:rPr>
          <w:rFonts w:ascii="Arial" w:hAnsi="Arial" w:cs="Arial"/>
          <w:sz w:val="20"/>
          <w:szCs w:val="20"/>
        </w:rPr>
        <w:t>.</w:t>
      </w:r>
      <w:r w:rsidR="006B3C1A">
        <w:rPr>
          <w:rFonts w:ascii="Arial" w:hAnsi="Arial" w:cs="Arial"/>
          <w:sz w:val="20"/>
          <w:szCs w:val="20"/>
        </w:rPr>
        <w:t xml:space="preserve"> Nezajistí-li prodávající dodržení zde uvedených podmínek na dopravu zboží, není kupující povinen zboží převzít.</w:t>
      </w:r>
    </w:p>
    <w:p w14:paraId="43BCDB66" w14:textId="77777777" w:rsidR="00E0559C" w:rsidRDefault="00E0559C" w:rsidP="00E0559C">
      <w:pPr>
        <w:pStyle w:val="rltextlnkuslovan"/>
        <w:spacing w:before="0" w:beforeAutospacing="0" w:after="0" w:afterAutospacing="0" w:line="280" w:lineRule="atLeast"/>
        <w:ind w:left="426"/>
        <w:jc w:val="both"/>
        <w:rPr>
          <w:rFonts w:ascii="Arial" w:hAnsi="Arial" w:cs="Arial"/>
          <w:sz w:val="20"/>
          <w:szCs w:val="20"/>
        </w:rPr>
      </w:pPr>
    </w:p>
    <w:p w14:paraId="44C5E97D" w14:textId="77777777" w:rsidR="009355C1" w:rsidRPr="00101F4E" w:rsidRDefault="0005177F"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Při</w:t>
      </w:r>
      <w:r w:rsidR="00A25688" w:rsidRPr="00101F4E">
        <w:rPr>
          <w:rFonts w:ascii="Arial" w:hAnsi="Arial" w:cs="Arial"/>
          <w:sz w:val="20"/>
          <w:szCs w:val="20"/>
          <w:lang w:eastAsia="en-US"/>
        </w:rPr>
        <w:t xml:space="preserve"> </w:t>
      </w:r>
      <w:r w:rsidRPr="00101F4E">
        <w:rPr>
          <w:rFonts w:ascii="Arial" w:hAnsi="Arial" w:cs="Arial"/>
          <w:sz w:val="20"/>
          <w:szCs w:val="20"/>
          <w:lang w:eastAsia="en-US"/>
        </w:rPr>
        <w:t>převzetí</w:t>
      </w:r>
      <w:r w:rsidR="00A25688" w:rsidRPr="00101F4E">
        <w:rPr>
          <w:rFonts w:ascii="Arial" w:hAnsi="Arial" w:cs="Arial"/>
          <w:sz w:val="20"/>
          <w:szCs w:val="20"/>
          <w:lang w:eastAsia="en-US"/>
        </w:rPr>
        <w:t xml:space="preserve"> </w:t>
      </w:r>
      <w:r w:rsidRPr="00101F4E">
        <w:rPr>
          <w:rFonts w:ascii="Arial" w:hAnsi="Arial" w:cs="Arial"/>
          <w:sz w:val="20"/>
          <w:szCs w:val="20"/>
          <w:lang w:eastAsia="en-US"/>
        </w:rPr>
        <w:t>kupující</w:t>
      </w:r>
      <w:r w:rsidR="00AB3C8A" w:rsidRPr="00101F4E">
        <w:rPr>
          <w:rFonts w:ascii="Arial" w:hAnsi="Arial" w:cs="Arial"/>
          <w:sz w:val="20"/>
          <w:szCs w:val="20"/>
          <w:lang w:eastAsia="en-US"/>
        </w:rPr>
        <w:t xml:space="preserve"> provede zběžnou, nikoli podrobnou prohlídku zboží, a případné </w:t>
      </w:r>
      <w:r w:rsidR="00985F3A" w:rsidRPr="00101F4E">
        <w:rPr>
          <w:rFonts w:ascii="Arial" w:hAnsi="Arial" w:cs="Arial"/>
          <w:sz w:val="20"/>
          <w:szCs w:val="20"/>
          <w:lang w:eastAsia="en-US"/>
        </w:rPr>
        <w:t xml:space="preserve">zjištěné </w:t>
      </w:r>
      <w:r w:rsidR="00AB3C8A" w:rsidRPr="00101F4E">
        <w:rPr>
          <w:rFonts w:ascii="Arial" w:hAnsi="Arial" w:cs="Arial"/>
          <w:sz w:val="20"/>
          <w:szCs w:val="20"/>
          <w:lang w:eastAsia="en-US"/>
        </w:rPr>
        <w:t xml:space="preserve">vady či nedostatky poznatelné </w:t>
      </w:r>
      <w:r w:rsidR="00264400" w:rsidRPr="00101F4E">
        <w:rPr>
          <w:rFonts w:ascii="Arial" w:hAnsi="Arial" w:cs="Arial"/>
          <w:sz w:val="20"/>
          <w:szCs w:val="20"/>
          <w:lang w:eastAsia="en-US"/>
        </w:rPr>
        <w:t xml:space="preserve">zběžnou prohlídkou </w:t>
      </w:r>
      <w:r w:rsidR="00AB3C8A" w:rsidRPr="00101F4E">
        <w:rPr>
          <w:rFonts w:ascii="Arial" w:hAnsi="Arial" w:cs="Arial"/>
          <w:sz w:val="20"/>
          <w:szCs w:val="20"/>
          <w:lang w:eastAsia="en-US"/>
        </w:rPr>
        <w:t>vytkne v dodacím listu</w:t>
      </w:r>
      <w:r w:rsidR="00A25688" w:rsidRPr="00101F4E">
        <w:rPr>
          <w:rFonts w:ascii="Arial" w:hAnsi="Arial" w:cs="Arial"/>
          <w:sz w:val="20"/>
          <w:szCs w:val="20"/>
          <w:lang w:eastAsia="en-US"/>
        </w:rPr>
        <w:t xml:space="preserve">. </w:t>
      </w:r>
      <w:r w:rsidRPr="00101F4E">
        <w:rPr>
          <w:rFonts w:ascii="Arial" w:hAnsi="Arial" w:cs="Arial"/>
          <w:sz w:val="20"/>
          <w:szCs w:val="20"/>
          <w:lang w:eastAsia="en-US"/>
        </w:rPr>
        <w:t>Kupující</w:t>
      </w:r>
      <w:r w:rsidR="00A25688" w:rsidRPr="00101F4E">
        <w:rPr>
          <w:rFonts w:ascii="Arial" w:hAnsi="Arial" w:cs="Arial"/>
          <w:sz w:val="20"/>
          <w:szCs w:val="20"/>
          <w:lang w:eastAsia="en-US"/>
        </w:rPr>
        <w:t xml:space="preserve"> není povinen </w:t>
      </w:r>
      <w:r w:rsidR="005A7713" w:rsidRPr="00101F4E">
        <w:rPr>
          <w:rFonts w:ascii="Arial" w:hAnsi="Arial" w:cs="Arial"/>
          <w:sz w:val="20"/>
          <w:szCs w:val="20"/>
          <w:lang w:eastAsia="en-US"/>
        </w:rPr>
        <w:t>zboží</w:t>
      </w:r>
      <w:r w:rsidR="00A25688" w:rsidRPr="00101F4E">
        <w:rPr>
          <w:rFonts w:ascii="Arial" w:hAnsi="Arial" w:cs="Arial"/>
          <w:sz w:val="20"/>
          <w:szCs w:val="20"/>
          <w:lang w:eastAsia="en-US"/>
        </w:rPr>
        <w:t xml:space="preserve"> převzít, pokud </w:t>
      </w:r>
      <w:r w:rsidR="005A7713" w:rsidRPr="00101F4E">
        <w:rPr>
          <w:rFonts w:ascii="Arial" w:hAnsi="Arial" w:cs="Arial"/>
          <w:sz w:val="20"/>
          <w:szCs w:val="20"/>
          <w:lang w:eastAsia="en-US"/>
        </w:rPr>
        <w:t>nebude dodáno</w:t>
      </w:r>
      <w:r w:rsidR="00A25688" w:rsidRPr="00101F4E">
        <w:rPr>
          <w:rFonts w:ascii="Arial" w:hAnsi="Arial" w:cs="Arial"/>
          <w:sz w:val="20"/>
          <w:szCs w:val="20"/>
          <w:lang w:eastAsia="en-US"/>
        </w:rPr>
        <w:t xml:space="preserve"> </w:t>
      </w:r>
      <w:r w:rsidR="00F2080B" w:rsidRPr="00101F4E">
        <w:rPr>
          <w:rFonts w:ascii="Arial" w:hAnsi="Arial" w:cs="Arial"/>
          <w:sz w:val="20"/>
          <w:szCs w:val="20"/>
          <w:lang w:eastAsia="en-US"/>
        </w:rPr>
        <w:t>zcela v souladu s touto smlouvou a výzvou k plnění</w:t>
      </w:r>
      <w:r w:rsidR="00A25688" w:rsidRPr="00101F4E">
        <w:rPr>
          <w:rFonts w:ascii="Arial" w:hAnsi="Arial" w:cs="Arial"/>
          <w:sz w:val="20"/>
          <w:szCs w:val="20"/>
          <w:lang w:eastAsia="en-US"/>
        </w:rPr>
        <w:t xml:space="preserve">. </w:t>
      </w:r>
    </w:p>
    <w:p w14:paraId="167B98EE" w14:textId="77777777" w:rsidR="009355C1" w:rsidRDefault="009355C1" w:rsidP="009355C1">
      <w:pPr>
        <w:pStyle w:val="rltextlnkuslovan"/>
        <w:spacing w:before="0" w:beforeAutospacing="0" w:after="0" w:afterAutospacing="0" w:line="280" w:lineRule="atLeast"/>
        <w:ind w:left="426"/>
        <w:jc w:val="both"/>
        <w:rPr>
          <w:rFonts w:ascii="Arial" w:hAnsi="Arial" w:cs="Arial"/>
          <w:sz w:val="20"/>
          <w:szCs w:val="20"/>
        </w:rPr>
      </w:pPr>
    </w:p>
    <w:p w14:paraId="1BF9369E" w14:textId="779B28DD" w:rsidR="00E13D17" w:rsidRPr="00101F4E" w:rsidRDefault="00E13D17"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 xml:space="preserve">Při </w:t>
      </w:r>
      <w:r w:rsidR="00A600DA" w:rsidRPr="00101F4E">
        <w:rPr>
          <w:rFonts w:ascii="Arial" w:hAnsi="Arial" w:cs="Arial"/>
          <w:sz w:val="20"/>
          <w:szCs w:val="20"/>
          <w:lang w:eastAsia="en-US"/>
        </w:rPr>
        <w:t>převzetí</w:t>
      </w:r>
      <w:r w:rsidRPr="00101F4E">
        <w:rPr>
          <w:rFonts w:ascii="Arial" w:hAnsi="Arial" w:cs="Arial"/>
          <w:sz w:val="20"/>
          <w:szCs w:val="20"/>
          <w:lang w:eastAsia="en-US"/>
        </w:rPr>
        <w:t xml:space="preserve"> zboží</w:t>
      </w:r>
      <w:r w:rsidR="009F790C" w:rsidRPr="00101F4E">
        <w:rPr>
          <w:rFonts w:ascii="Arial" w:hAnsi="Arial" w:cs="Arial"/>
          <w:sz w:val="20"/>
          <w:szCs w:val="20"/>
          <w:lang w:eastAsia="en-US"/>
        </w:rPr>
        <w:t xml:space="preserve"> kupujícím</w:t>
      </w:r>
      <w:r w:rsidRPr="00101F4E">
        <w:rPr>
          <w:rFonts w:ascii="Arial" w:hAnsi="Arial" w:cs="Arial"/>
          <w:sz w:val="20"/>
          <w:szCs w:val="20"/>
          <w:lang w:eastAsia="en-US"/>
        </w:rPr>
        <w:t xml:space="preserve"> bude </w:t>
      </w:r>
      <w:r w:rsidR="0005177F" w:rsidRPr="00101F4E">
        <w:rPr>
          <w:rFonts w:ascii="Arial" w:hAnsi="Arial" w:cs="Arial"/>
          <w:sz w:val="20"/>
          <w:szCs w:val="20"/>
          <w:lang w:eastAsia="en-US"/>
        </w:rPr>
        <w:t>kupujícímu předán</w:t>
      </w:r>
      <w:r w:rsidRPr="00101F4E">
        <w:rPr>
          <w:rFonts w:ascii="Arial" w:hAnsi="Arial" w:cs="Arial"/>
          <w:sz w:val="20"/>
          <w:szCs w:val="20"/>
          <w:lang w:eastAsia="en-US"/>
        </w:rPr>
        <w:t xml:space="preserve"> dodací list potvrzený zástupci prodávajícího a kupujícího, který bude obsahovat</w:t>
      </w:r>
      <w:r w:rsidRPr="00101F4E">
        <w:rPr>
          <w:rFonts w:ascii="Arial" w:hAnsi="Arial" w:cs="Arial"/>
          <w:sz w:val="20"/>
          <w:szCs w:val="20"/>
        </w:rPr>
        <w:t xml:space="preserve"> nejméně následující údaje:</w:t>
      </w:r>
    </w:p>
    <w:p w14:paraId="42B11281" w14:textId="77777777" w:rsidR="00E13D17" w:rsidRPr="00101F4E" w:rsidRDefault="00E13D17" w:rsidP="00E13D17">
      <w:pPr>
        <w:pStyle w:val="Odstavecseseznamem"/>
        <w:rPr>
          <w:rFonts w:cs="Arial"/>
          <w:szCs w:val="20"/>
          <w:highlight w:val="yellow"/>
        </w:rPr>
      </w:pPr>
    </w:p>
    <w:p w14:paraId="1E1FC72A"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44286A1A" w14:textId="388ABD0A"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datum zboží;</w:t>
      </w:r>
    </w:p>
    <w:p w14:paraId="5D7B4B19"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číslo výzvy k plnění;</w:t>
      </w:r>
    </w:p>
    <w:p w14:paraId="4D776DB8" w14:textId="2BEE4187" w:rsidR="00101F4E" w:rsidRPr="00101F4E" w:rsidRDefault="00101F4E" w:rsidP="00101F4E">
      <w:pPr>
        <w:pStyle w:val="Odstavecseseznamem"/>
        <w:numPr>
          <w:ilvl w:val="1"/>
          <w:numId w:val="2"/>
        </w:numPr>
        <w:spacing w:after="120" w:line="276" w:lineRule="auto"/>
        <w:ind w:left="1417"/>
        <w:jc w:val="both"/>
        <w:rPr>
          <w:rFonts w:cs="Arial"/>
          <w:szCs w:val="20"/>
        </w:rPr>
      </w:pPr>
      <w:r w:rsidRPr="00101F4E">
        <w:rPr>
          <w:rFonts w:cs="Arial"/>
          <w:szCs w:val="20"/>
        </w:rPr>
        <w:t>přesná specifikace, včetně množství (</w:t>
      </w:r>
      <w:r w:rsidRPr="00955F3D">
        <w:rPr>
          <w:rFonts w:cs="Arial"/>
          <w:szCs w:val="20"/>
        </w:rPr>
        <w:t>metráž na vnějším a vnitřním konci kabelu na každém kabelovém bubnu</w:t>
      </w:r>
      <w:r w:rsidRPr="00101F4E">
        <w:rPr>
          <w:rFonts w:cs="Arial"/>
          <w:szCs w:val="20"/>
        </w:rPr>
        <w:t>) číselný kód v souladu s </w:t>
      </w:r>
      <w:r w:rsidRPr="00101F4E">
        <w:rPr>
          <w:rFonts w:cs="Arial"/>
          <w:szCs w:val="20"/>
          <w:u w:val="single"/>
        </w:rPr>
        <w:t>přílohou 1</w:t>
      </w:r>
      <w:r w:rsidRPr="00101F4E">
        <w:rPr>
          <w:rFonts w:cs="Arial"/>
          <w:szCs w:val="20"/>
        </w:rPr>
        <w:t xml:space="preserve"> této smlouvy;</w:t>
      </w:r>
    </w:p>
    <w:p w14:paraId="572C238B" w14:textId="32C72F1A" w:rsidR="00101F4E" w:rsidRPr="00101F4E" w:rsidRDefault="00101F4E" w:rsidP="00101F4E">
      <w:pPr>
        <w:numPr>
          <w:ilvl w:val="1"/>
          <w:numId w:val="2"/>
        </w:numPr>
        <w:spacing w:after="120" w:line="276" w:lineRule="auto"/>
        <w:ind w:left="1417"/>
        <w:jc w:val="both"/>
        <w:rPr>
          <w:rFonts w:cs="Arial"/>
          <w:szCs w:val="20"/>
        </w:rPr>
      </w:pPr>
      <w:r w:rsidRPr="00101F4E">
        <w:rPr>
          <w:rFonts w:cs="Arial"/>
          <w:szCs w:val="20"/>
        </w:rPr>
        <w:t>informaci o obalech, ve kterých bylo zboží dodáno (</w:t>
      </w:r>
      <w:r w:rsidRPr="00955F3D">
        <w:rPr>
          <w:rFonts w:cs="Arial"/>
          <w:szCs w:val="20"/>
        </w:rPr>
        <w:t>číslo kabelového bubnu</w:t>
      </w:r>
      <w:r w:rsidRPr="00101F4E">
        <w:rPr>
          <w:rFonts w:cs="Arial"/>
          <w:szCs w:val="20"/>
        </w:rPr>
        <w:t>), zda jsou tyto obaly vratné, nebo nevratné, a to v souladu s </w:t>
      </w:r>
      <w:r w:rsidRPr="00101F4E">
        <w:rPr>
          <w:rFonts w:cs="Arial"/>
          <w:szCs w:val="20"/>
          <w:u w:val="single"/>
        </w:rPr>
        <w:t xml:space="preserve">přílohou </w:t>
      </w:r>
      <w:r w:rsidR="00E82C1F">
        <w:rPr>
          <w:rFonts w:cs="Arial"/>
          <w:szCs w:val="20"/>
          <w:u w:val="single"/>
        </w:rPr>
        <w:t>6</w:t>
      </w:r>
      <w:r w:rsidRPr="00101F4E">
        <w:rPr>
          <w:rFonts w:cs="Arial"/>
          <w:szCs w:val="20"/>
        </w:rPr>
        <w:t xml:space="preserve"> této smlouvy;</w:t>
      </w:r>
    </w:p>
    <w:p w14:paraId="4B4CE3DE" w14:textId="0CCBB8B4"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 xml:space="preserve">případné výtky kupujícího k vlastnostem a množství dodaného zboží na základě </w:t>
      </w:r>
      <w:r w:rsidR="00985F3A" w:rsidRPr="00101F4E">
        <w:rPr>
          <w:rFonts w:cs="Arial"/>
          <w:szCs w:val="20"/>
        </w:rPr>
        <w:t>z</w:t>
      </w:r>
      <w:r w:rsidRPr="00101F4E">
        <w:rPr>
          <w:rFonts w:cs="Arial"/>
          <w:szCs w:val="20"/>
        </w:rPr>
        <w:t>běžné prohlídky dodaného zboží;</w:t>
      </w:r>
    </w:p>
    <w:p w14:paraId="5FCE9496"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podpisy oprávněných zástupců smluvních stran.</w:t>
      </w:r>
    </w:p>
    <w:p w14:paraId="13272FA3" w14:textId="77777777" w:rsidR="00E13D17" w:rsidRPr="00101F4E" w:rsidRDefault="00E13D17" w:rsidP="00E13D17">
      <w:pPr>
        <w:pStyle w:val="Odstavecseseznamem"/>
        <w:rPr>
          <w:rFonts w:cs="Arial"/>
          <w:szCs w:val="20"/>
          <w:highlight w:val="yellow"/>
        </w:rPr>
      </w:pPr>
    </w:p>
    <w:p w14:paraId="04730C9D" w14:textId="2EAACDE0" w:rsidR="00E13D17" w:rsidRPr="00101F4E" w:rsidRDefault="00E13D17" w:rsidP="002F137B">
      <w:pPr>
        <w:pStyle w:val="Odstavecseseznamem"/>
        <w:ind w:left="426"/>
        <w:rPr>
          <w:rFonts w:cs="Arial"/>
          <w:szCs w:val="20"/>
        </w:rPr>
      </w:pPr>
      <w:r w:rsidRPr="00101F4E">
        <w:rPr>
          <w:rFonts w:cs="Arial"/>
          <w:szCs w:val="20"/>
        </w:rPr>
        <w:t>Není-li kupujícímu předán dodací list v souladu s touto smlouvou, není kupující povinen dodané zboží převzít.</w:t>
      </w:r>
    </w:p>
    <w:p w14:paraId="69A8C424" w14:textId="77777777" w:rsidR="002F137B" w:rsidRPr="00101F4E" w:rsidRDefault="002F137B" w:rsidP="002152C4">
      <w:pPr>
        <w:pStyle w:val="Odstavecseseznamem"/>
        <w:ind w:left="340"/>
        <w:rPr>
          <w:rFonts w:cs="Arial"/>
          <w:szCs w:val="20"/>
        </w:rPr>
      </w:pPr>
    </w:p>
    <w:p w14:paraId="737769E1" w14:textId="424CB1FD" w:rsidR="00101F4E" w:rsidRPr="00101F4E"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 xml:space="preserve">Prodávající je povinen zajistit při dodání bezpečnou vykládku zboží pomocí manipulační techniky (vysokozdvižný vozík, jeřáb) kupujícího bez nutnosti vstupu personálu kupujícího na ložnou plochu příslušného dopravního prostředku. Prodávající je povinen zajistit, aby řidič vozidla nebo jiný zástupce dopravce byl při vykládce zboží u kupujícího nápomocen při vykládce tohoto zboží a v případě, že je při vykládce </w:t>
      </w:r>
      <w:r w:rsidR="006F2F23" w:rsidRPr="00101F4E">
        <w:rPr>
          <w:rFonts w:ascii="Arial" w:hAnsi="Arial" w:cs="Arial"/>
          <w:sz w:val="20"/>
          <w:szCs w:val="20"/>
          <w:lang w:eastAsia="en-US"/>
        </w:rPr>
        <w:t>vhodné nebo</w:t>
      </w:r>
      <w:r w:rsidRPr="00101F4E">
        <w:rPr>
          <w:rFonts w:ascii="Arial" w:hAnsi="Arial" w:cs="Arial"/>
          <w:sz w:val="20"/>
          <w:szCs w:val="20"/>
          <w:lang w:eastAsia="en-US"/>
        </w:rPr>
        <w:t xml:space="preserve"> dokonce nutné použít jeřáb, disponoval platným oprávněním k vázání břemen.</w:t>
      </w:r>
    </w:p>
    <w:p w14:paraId="5B768891" w14:textId="77777777" w:rsidR="009355C1" w:rsidRPr="00101F4E" w:rsidRDefault="009355C1" w:rsidP="009355C1">
      <w:pPr>
        <w:pStyle w:val="rltextlnkuslovan"/>
        <w:spacing w:before="0" w:beforeAutospacing="0" w:after="0" w:afterAutospacing="0" w:line="280" w:lineRule="atLeast"/>
        <w:ind w:left="426"/>
        <w:jc w:val="both"/>
        <w:rPr>
          <w:rFonts w:ascii="Arial" w:hAnsi="Arial" w:cs="Arial"/>
          <w:sz w:val="20"/>
          <w:szCs w:val="20"/>
          <w:lang w:eastAsia="en-US"/>
        </w:rPr>
      </w:pPr>
    </w:p>
    <w:p w14:paraId="1422936E" w14:textId="77777777" w:rsidR="009355C1" w:rsidRPr="00652257" w:rsidRDefault="00E13D17"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652257">
        <w:rPr>
          <w:rFonts w:ascii="Arial" w:hAnsi="Arial" w:cs="Arial"/>
          <w:sz w:val="20"/>
          <w:szCs w:val="20"/>
          <w:lang w:eastAsia="en-US"/>
        </w:rPr>
        <w:t>Prodávající prohlašuje a bere na vědomí, že bude-li během vykládky zboží při jeho dodání zapotřebí použít manipulaci se zbožím v rozporu s pravidly bezpečnosti a ochrany zdraví při práci, kupující převzetí zboží odmítne a zboží nepřevezme.</w:t>
      </w:r>
    </w:p>
    <w:p w14:paraId="4C2D3A8F" w14:textId="77777777" w:rsidR="009355C1" w:rsidRPr="00652257" w:rsidRDefault="009355C1" w:rsidP="009355C1">
      <w:pPr>
        <w:pStyle w:val="rltextlnkuslovan"/>
        <w:spacing w:before="0" w:beforeAutospacing="0" w:after="0" w:afterAutospacing="0" w:line="280" w:lineRule="atLeast"/>
        <w:ind w:left="426"/>
        <w:jc w:val="both"/>
        <w:rPr>
          <w:rFonts w:ascii="Arial" w:hAnsi="Arial" w:cs="Arial"/>
          <w:sz w:val="20"/>
          <w:szCs w:val="20"/>
          <w:lang w:eastAsia="en-US"/>
        </w:rPr>
      </w:pPr>
    </w:p>
    <w:p w14:paraId="575539F3" w14:textId="67E0803C" w:rsidR="00101F4E" w:rsidRPr="00652257" w:rsidRDefault="00EC326F"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652257">
        <w:rPr>
          <w:rFonts w:ascii="Arial" w:hAnsi="Arial" w:cs="Arial"/>
          <w:sz w:val="20"/>
          <w:szCs w:val="20"/>
        </w:rPr>
        <w:t>P</w:t>
      </w:r>
      <w:r w:rsidR="00047FD3" w:rsidRPr="00652257">
        <w:rPr>
          <w:rFonts w:ascii="Arial" w:hAnsi="Arial" w:cs="Arial"/>
          <w:sz w:val="20"/>
          <w:szCs w:val="20"/>
        </w:rPr>
        <w:t>o</w:t>
      </w:r>
      <w:r w:rsidR="00B246A9" w:rsidRPr="00652257">
        <w:rPr>
          <w:rFonts w:ascii="Arial" w:hAnsi="Arial" w:cs="Arial"/>
          <w:sz w:val="20"/>
          <w:szCs w:val="20"/>
        </w:rPr>
        <w:t xml:space="preserve">dmínky kupujícího </w:t>
      </w:r>
      <w:r w:rsidR="00652257" w:rsidRPr="00652257">
        <w:rPr>
          <w:rFonts w:ascii="Arial" w:hAnsi="Arial" w:cs="Arial"/>
          <w:sz w:val="20"/>
          <w:szCs w:val="20"/>
        </w:rPr>
        <w:t>ohledně</w:t>
      </w:r>
      <w:r w:rsidR="00B246A9" w:rsidRPr="00652257">
        <w:rPr>
          <w:rFonts w:ascii="Arial" w:hAnsi="Arial" w:cs="Arial"/>
          <w:sz w:val="20"/>
          <w:szCs w:val="20"/>
        </w:rPr>
        <w:t xml:space="preserve"> </w:t>
      </w:r>
      <w:r w:rsidR="00652257" w:rsidRPr="00652257">
        <w:rPr>
          <w:rFonts w:ascii="Arial" w:hAnsi="Arial" w:cs="Arial"/>
          <w:sz w:val="20"/>
          <w:szCs w:val="20"/>
        </w:rPr>
        <w:t xml:space="preserve">balení </w:t>
      </w:r>
      <w:r w:rsidR="00B246A9" w:rsidRPr="00652257">
        <w:rPr>
          <w:rFonts w:ascii="Arial" w:hAnsi="Arial" w:cs="Arial"/>
          <w:sz w:val="20"/>
          <w:szCs w:val="20"/>
        </w:rPr>
        <w:t>zboží</w:t>
      </w:r>
      <w:r w:rsidR="00652257" w:rsidRPr="00652257">
        <w:rPr>
          <w:rFonts w:ascii="Arial" w:hAnsi="Arial" w:cs="Arial"/>
          <w:sz w:val="20"/>
          <w:szCs w:val="20"/>
        </w:rPr>
        <w:t xml:space="preserve"> a zapůjčení, vrácení a úhrady ceny obalů jsou upraveny</w:t>
      </w:r>
      <w:r w:rsidR="00047FD3" w:rsidRPr="00652257">
        <w:rPr>
          <w:rFonts w:ascii="Arial" w:hAnsi="Arial" w:cs="Arial"/>
          <w:sz w:val="20"/>
          <w:szCs w:val="20"/>
        </w:rPr>
        <w:t xml:space="preserve"> v samostatné </w:t>
      </w:r>
      <w:r w:rsidR="00047FD3" w:rsidRPr="00652257">
        <w:rPr>
          <w:rFonts w:ascii="Arial" w:hAnsi="Arial" w:cs="Arial"/>
          <w:sz w:val="20"/>
          <w:szCs w:val="20"/>
          <w:u w:val="single"/>
        </w:rPr>
        <w:t xml:space="preserve">příloze </w:t>
      </w:r>
      <w:r w:rsidR="00E82C1F">
        <w:rPr>
          <w:rFonts w:ascii="Arial" w:hAnsi="Arial" w:cs="Arial"/>
          <w:sz w:val="20"/>
          <w:szCs w:val="20"/>
          <w:u w:val="single"/>
        </w:rPr>
        <w:t>6</w:t>
      </w:r>
      <w:r w:rsidR="00047FD3" w:rsidRPr="00652257">
        <w:rPr>
          <w:rFonts w:ascii="Arial" w:hAnsi="Arial" w:cs="Arial"/>
          <w:sz w:val="20"/>
          <w:szCs w:val="20"/>
        </w:rPr>
        <w:t xml:space="preserve"> této smlouvy.</w:t>
      </w:r>
    </w:p>
    <w:p w14:paraId="51751567" w14:textId="77777777" w:rsidR="00101F4E" w:rsidRDefault="00101F4E" w:rsidP="00101F4E">
      <w:pPr>
        <w:pStyle w:val="rltextlnkuslovan"/>
        <w:spacing w:before="0" w:beforeAutospacing="0" w:after="0" w:afterAutospacing="0" w:line="280" w:lineRule="atLeast"/>
        <w:ind w:left="426"/>
        <w:jc w:val="both"/>
        <w:rPr>
          <w:rFonts w:ascii="Arial" w:hAnsi="Arial" w:cs="Arial"/>
          <w:sz w:val="20"/>
          <w:szCs w:val="20"/>
          <w:highlight w:val="yellow"/>
          <w:lang w:eastAsia="en-US"/>
        </w:rPr>
      </w:pPr>
    </w:p>
    <w:p w14:paraId="55DCD508" w14:textId="7A8D1F62" w:rsidR="00101F4E"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Zboží dodané do konsignačního skladu zůstává i nadále vlastnictvím prodávajícího a vlastnické právo k dodanému zboží přechází na kupujícího okamžikem vyskladnění dodaného zboží, tj. odebráním zboží z konsignačního skladu za účelem jeho použití kupující</w:t>
      </w:r>
      <w:r w:rsidR="00494F01">
        <w:rPr>
          <w:rFonts w:ascii="Arial" w:hAnsi="Arial" w:cs="Arial"/>
          <w:sz w:val="20"/>
          <w:szCs w:val="20"/>
          <w:lang w:eastAsia="en-US"/>
        </w:rPr>
        <w:t>m</w:t>
      </w:r>
      <w:r w:rsidRPr="00101F4E">
        <w:rPr>
          <w:rFonts w:ascii="Arial" w:hAnsi="Arial" w:cs="Arial"/>
          <w:sz w:val="20"/>
          <w:szCs w:val="20"/>
          <w:lang w:eastAsia="en-US"/>
        </w:rPr>
        <w:t xml:space="preserve">. </w:t>
      </w:r>
    </w:p>
    <w:p w14:paraId="0D70B87A" w14:textId="77777777" w:rsidR="00101F4E" w:rsidRDefault="00101F4E" w:rsidP="00101F4E">
      <w:pPr>
        <w:pStyle w:val="rltextlnkuslovan"/>
        <w:spacing w:before="0" w:beforeAutospacing="0" w:after="0" w:afterAutospacing="0" w:line="280" w:lineRule="atLeast"/>
        <w:ind w:left="426"/>
        <w:jc w:val="both"/>
        <w:rPr>
          <w:rFonts w:ascii="Arial" w:hAnsi="Arial" w:cs="Arial"/>
          <w:sz w:val="20"/>
          <w:szCs w:val="20"/>
          <w:lang w:eastAsia="en-US"/>
        </w:rPr>
      </w:pPr>
    </w:p>
    <w:p w14:paraId="5E70772B" w14:textId="77777777" w:rsidR="00E37564" w:rsidRPr="00E37564"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E37564">
        <w:rPr>
          <w:rFonts w:ascii="Arial" w:hAnsi="Arial" w:cs="Arial"/>
          <w:sz w:val="20"/>
          <w:szCs w:val="20"/>
          <w:lang w:eastAsia="en-US"/>
        </w:rPr>
        <w:lastRenderedPageBreak/>
        <w:t xml:space="preserve">Prodávající nese nebezpečí škody na zboží až do okamžiku převzetí zboží na konsignační sklad a podepsání dodacího listu kupujícím. </w:t>
      </w:r>
      <w:r w:rsidR="00E37564" w:rsidRPr="00E37564">
        <w:rPr>
          <w:rFonts w:ascii="Arial" w:hAnsi="Arial" w:cs="Arial"/>
          <w:sz w:val="20"/>
          <w:szCs w:val="20"/>
          <w:lang w:eastAsia="en-US"/>
        </w:rPr>
        <w:t>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00E9FB5D" w14:textId="77777777" w:rsidR="00E37564" w:rsidRPr="00E37564" w:rsidRDefault="00E37564" w:rsidP="00E37564">
      <w:pPr>
        <w:pStyle w:val="rltextlnkuslovan"/>
        <w:spacing w:before="0" w:beforeAutospacing="0" w:after="0" w:afterAutospacing="0" w:line="280" w:lineRule="atLeast"/>
        <w:ind w:left="426"/>
        <w:jc w:val="both"/>
        <w:rPr>
          <w:rFonts w:ascii="Arial" w:hAnsi="Arial" w:cs="Arial"/>
          <w:sz w:val="20"/>
          <w:szCs w:val="20"/>
          <w:lang w:eastAsia="en-US"/>
        </w:rPr>
      </w:pPr>
    </w:p>
    <w:p w14:paraId="641161DA" w14:textId="2051E5CF" w:rsidR="00E37564" w:rsidRPr="00E37564" w:rsidRDefault="00E37564"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E37564">
        <w:rPr>
          <w:rFonts w:ascii="Arial" w:hAnsi="Arial" w:cs="Arial"/>
          <w:sz w:val="20"/>
          <w:szCs w:val="20"/>
          <w:lang w:eastAsia="en-US"/>
        </w:rPr>
        <w:t xml:space="preserve">Kupující je povinen dvakrát měsíčně, a to vždy nejpozději k 15. a poslednímu dni příslušného měsíce zaslat prodávajícímu písemný záznam o zboží, které kupující v příslušném období z příslušných konsignačních skladů použil (dále jen „oznámení o vyskladnění), přičemž oznámení o vyskladnění musí obsahovat data vyskladnění, typ a množství, jakož i aktuální ceny vyskladněného zboží a označení příslušných konsignačních skladů, ze kterých bylo v daném období zboží kupujícím vyskladněno. </w:t>
      </w:r>
    </w:p>
    <w:p w14:paraId="5144DD9B" w14:textId="77777777" w:rsidR="009355C1" w:rsidRPr="00101F4E" w:rsidRDefault="009355C1" w:rsidP="009355C1">
      <w:pPr>
        <w:pStyle w:val="rltextlnkuslovan"/>
        <w:spacing w:before="0" w:beforeAutospacing="0" w:after="0" w:afterAutospacing="0" w:line="280" w:lineRule="atLeast"/>
        <w:ind w:left="426"/>
        <w:jc w:val="both"/>
        <w:rPr>
          <w:rFonts w:ascii="Arial" w:hAnsi="Arial" w:cs="Arial"/>
          <w:sz w:val="20"/>
          <w:szCs w:val="20"/>
          <w:highlight w:val="yellow"/>
          <w:lang w:eastAsia="en-US"/>
        </w:rPr>
      </w:pPr>
    </w:p>
    <w:p w14:paraId="23B75F10" w14:textId="26EE7E7C" w:rsidR="00101F4E" w:rsidRPr="00101F4E"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 xml:space="preserve">Po skončení platnosti této smlouvy se kupující zavazuje odkoupit od prodávajícího zásoby z konsignačních skladů do svého majetku, nebude-li to vylučovat povaha okolností, které k ukončení smlouvy vedly (např. opakované dodání vadného zboží ze strany prodávajícího). </w:t>
      </w:r>
    </w:p>
    <w:p w14:paraId="16A3C488" w14:textId="77777777" w:rsidR="00101F4E" w:rsidRPr="009355C1" w:rsidRDefault="00101F4E" w:rsidP="00101F4E">
      <w:pPr>
        <w:pStyle w:val="rltextlnkuslovan"/>
        <w:spacing w:before="0" w:beforeAutospacing="0" w:after="0" w:afterAutospacing="0" w:line="280" w:lineRule="atLeast"/>
        <w:ind w:left="426"/>
        <w:jc w:val="both"/>
        <w:rPr>
          <w:rFonts w:ascii="Arial" w:hAnsi="Arial" w:cs="Arial"/>
          <w:sz w:val="20"/>
          <w:szCs w:val="20"/>
          <w:lang w:eastAsia="en-US"/>
        </w:rPr>
      </w:pPr>
    </w:p>
    <w:p w14:paraId="33FEAB57" w14:textId="77777777" w:rsidR="00E13D17" w:rsidRPr="00DA2C52" w:rsidRDefault="00E13D17" w:rsidP="00C60FD3">
      <w:pPr>
        <w:pStyle w:val="rltextlnkuslovan"/>
        <w:spacing w:before="0" w:beforeAutospacing="0" w:after="0" w:afterAutospacing="0" w:line="280" w:lineRule="atLeast"/>
        <w:ind w:left="720"/>
        <w:jc w:val="both"/>
        <w:rPr>
          <w:rFonts w:ascii="Arial" w:hAnsi="Arial" w:cs="Arial"/>
          <w:sz w:val="20"/>
          <w:szCs w:val="20"/>
          <w:lang w:eastAsia="en-US"/>
        </w:rPr>
      </w:pPr>
    </w:p>
    <w:p w14:paraId="5FFB99C7" w14:textId="77777777" w:rsidR="00327D7B" w:rsidRPr="00DA2C52" w:rsidRDefault="00327D7B" w:rsidP="00060B31">
      <w:pPr>
        <w:spacing w:line="280" w:lineRule="atLeast"/>
        <w:jc w:val="both"/>
        <w:rPr>
          <w:rFonts w:cs="Arial"/>
          <w:szCs w:val="20"/>
        </w:rPr>
      </w:pPr>
    </w:p>
    <w:p w14:paraId="5FFB99C8" w14:textId="77777777" w:rsidR="00327D7B" w:rsidRPr="00DA2C52" w:rsidRDefault="00327D7B" w:rsidP="00060B31">
      <w:pPr>
        <w:spacing w:line="280" w:lineRule="atLeast"/>
        <w:jc w:val="center"/>
        <w:rPr>
          <w:rFonts w:cs="Arial"/>
          <w:b/>
          <w:szCs w:val="20"/>
        </w:rPr>
      </w:pPr>
      <w:r w:rsidRPr="00DA2C52">
        <w:rPr>
          <w:rFonts w:cs="Arial"/>
          <w:b/>
          <w:szCs w:val="20"/>
        </w:rPr>
        <w:t>V.</w:t>
      </w:r>
    </w:p>
    <w:p w14:paraId="5FFB99C9"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5FFB99CA" w14:textId="77777777" w:rsidR="00327D7B" w:rsidRPr="00DA2C52" w:rsidRDefault="00327D7B" w:rsidP="00060B31">
      <w:pPr>
        <w:pStyle w:val="Zkladntext"/>
        <w:spacing w:line="280" w:lineRule="atLeast"/>
        <w:jc w:val="both"/>
        <w:rPr>
          <w:rFonts w:ascii="Arial" w:hAnsi="Arial" w:cs="Arial"/>
          <w:color w:val="auto"/>
          <w:sz w:val="20"/>
        </w:rPr>
      </w:pPr>
    </w:p>
    <w:p w14:paraId="5FFB99CB" w14:textId="3CB18469" w:rsidR="00970EBE" w:rsidRDefault="00580BEC"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Dodá-li prodávající kupujícímu zboží, které zcela neodpovídá požadavkům</w:t>
      </w:r>
      <w:r w:rsidR="00B47439">
        <w:rPr>
          <w:rFonts w:ascii="Arial" w:hAnsi="Arial" w:cs="Arial"/>
          <w:color w:val="auto"/>
          <w:sz w:val="20"/>
        </w:rPr>
        <w:t xml:space="preserve"> dle</w:t>
      </w:r>
      <w:r>
        <w:rPr>
          <w:rFonts w:ascii="Arial" w:hAnsi="Arial" w:cs="Arial"/>
          <w:color w:val="auto"/>
          <w:sz w:val="20"/>
        </w:rPr>
        <w:t xml:space="preserve"> této smlouvy, </w:t>
      </w:r>
      <w:r w:rsidR="00CE1C89">
        <w:rPr>
          <w:rFonts w:ascii="Arial" w:hAnsi="Arial" w:cs="Arial"/>
          <w:color w:val="auto"/>
          <w:sz w:val="20"/>
        </w:rPr>
        <w:t>výzvy k plnění</w:t>
      </w:r>
      <w:r>
        <w:rPr>
          <w:rFonts w:ascii="Arial" w:hAnsi="Arial" w:cs="Arial"/>
          <w:color w:val="auto"/>
          <w:sz w:val="20"/>
        </w:rPr>
        <w:t xml:space="preserve"> učiněné v souladu s ní,</w:t>
      </w:r>
      <w:r w:rsidR="000900F6">
        <w:rPr>
          <w:rFonts w:ascii="Arial" w:hAnsi="Arial" w:cs="Arial"/>
          <w:color w:val="auto"/>
          <w:sz w:val="20"/>
        </w:rPr>
        <w:t xml:space="preserve"> </w:t>
      </w:r>
      <w:r>
        <w:rPr>
          <w:rFonts w:ascii="Arial" w:hAnsi="Arial" w:cs="Arial"/>
          <w:color w:val="auto"/>
          <w:sz w:val="20"/>
        </w:rPr>
        <w:t>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Pr>
          <w:rFonts w:ascii="Arial" w:hAnsi="Arial" w:cs="Arial"/>
          <w:color w:val="auto"/>
          <w:sz w:val="20"/>
        </w:rPr>
        <w:t xml:space="preserve">, má dodané zboží vady a kupující má v této souvislosti odpovídající práva z vadného plnění dle příslušných právních předpisů, zejména </w:t>
      </w:r>
      <w:r w:rsidR="000900F6">
        <w:rPr>
          <w:rFonts w:ascii="Arial" w:hAnsi="Arial" w:cs="Arial"/>
          <w:color w:val="auto"/>
          <w:sz w:val="20"/>
        </w:rPr>
        <w:t>občanského zákoníku</w:t>
      </w:r>
      <w:r>
        <w:rPr>
          <w:rFonts w:ascii="Arial" w:hAnsi="Arial" w:cs="Arial"/>
          <w:color w:val="auto"/>
          <w:sz w:val="20"/>
        </w:rPr>
        <w:t>, a této smlouvy.</w:t>
      </w:r>
      <w:r w:rsidR="00656857">
        <w:rPr>
          <w:rFonts w:ascii="Arial" w:hAnsi="Arial" w:cs="Arial"/>
          <w:color w:val="auto"/>
          <w:sz w:val="20"/>
        </w:rPr>
        <w:t xml:space="preserve"> Prodávající se zavazuje dodávat pouze zboží zcela nové, nikdy nepoužité.</w:t>
      </w:r>
    </w:p>
    <w:p w14:paraId="5FFB99CC" w14:textId="77777777" w:rsidR="00B47439" w:rsidRDefault="00B47439" w:rsidP="004D6F9F">
      <w:pPr>
        <w:pStyle w:val="Zkladntext"/>
        <w:tabs>
          <w:tab w:val="num" w:pos="426"/>
        </w:tabs>
        <w:spacing w:line="280" w:lineRule="atLeast"/>
        <w:ind w:left="426" w:hanging="426"/>
        <w:jc w:val="both"/>
        <w:rPr>
          <w:rFonts w:ascii="Arial" w:hAnsi="Arial" w:cs="Arial"/>
          <w:color w:val="auto"/>
          <w:sz w:val="20"/>
        </w:rPr>
      </w:pPr>
    </w:p>
    <w:p w14:paraId="5FFB99CD" w14:textId="477FBCDD" w:rsidR="00F7030A" w:rsidRDefault="00F7030A"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 xml:space="preserve">Prodávající poskytuje tímto kupujícímu záruku za jakost jakéhokoli zboží dodaného prodávajícím kupujícímu dle této smlouvy. Záruka dle předchozí věty trvá </w:t>
      </w:r>
      <w:r w:rsidR="00F2599F" w:rsidRPr="00F2599F">
        <w:rPr>
          <w:rFonts w:ascii="Arial" w:hAnsi="Arial" w:cs="Arial"/>
          <w:color w:val="auto"/>
          <w:sz w:val="20"/>
        </w:rPr>
        <w:t>60</w:t>
      </w:r>
      <w:r w:rsidR="001D5747" w:rsidRPr="00F2599F">
        <w:rPr>
          <w:rFonts w:ascii="Arial" w:hAnsi="Arial" w:cs="Arial"/>
          <w:color w:val="auto"/>
          <w:sz w:val="20"/>
        </w:rPr>
        <w:t xml:space="preserve"> měsíců</w:t>
      </w:r>
      <w:r>
        <w:rPr>
          <w:rFonts w:ascii="Arial" w:hAnsi="Arial" w:cs="Arial"/>
          <w:color w:val="auto"/>
          <w:sz w:val="20"/>
        </w:rPr>
        <w:t xml:space="preserve"> od </w:t>
      </w:r>
      <w:r w:rsidR="008749F0">
        <w:rPr>
          <w:rFonts w:ascii="Arial" w:hAnsi="Arial" w:cs="Arial"/>
          <w:color w:val="auto"/>
          <w:sz w:val="20"/>
        </w:rPr>
        <w:t>vyskladnění zboží z konsignačních skladů na sklad kupujícího</w:t>
      </w:r>
      <w:r>
        <w:rPr>
          <w:rFonts w:ascii="Arial" w:hAnsi="Arial" w:cs="Arial"/>
          <w:color w:val="auto"/>
          <w:sz w:val="20"/>
        </w:rPr>
        <w:t xml:space="preserve"> 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656857">
        <w:rPr>
          <w:rFonts w:ascii="Arial" w:hAnsi="Arial" w:cs="Arial"/>
          <w:color w:val="auto"/>
          <w:sz w:val="20"/>
        </w:rPr>
        <w:t>zboží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656857">
        <w:rPr>
          <w:rFonts w:ascii="Arial" w:hAnsi="Arial" w:cs="Arial"/>
          <w:color w:val="auto"/>
          <w:sz w:val="20"/>
        </w:rPr>
        <w:t>Prodávající také</w:t>
      </w:r>
      <w:r w:rsidR="00A06EA4" w:rsidRPr="00A06EA4">
        <w:rPr>
          <w:rFonts w:ascii="Arial" w:hAnsi="Arial" w:cs="Arial"/>
          <w:color w:val="auto"/>
          <w:sz w:val="20"/>
        </w:rPr>
        <w:t xml:space="preserve"> ručí za </w:t>
      </w:r>
      <w:r w:rsidR="00E92D1B">
        <w:rPr>
          <w:rFonts w:ascii="Arial" w:hAnsi="Arial" w:cs="Arial"/>
          <w:color w:val="auto"/>
          <w:sz w:val="20"/>
        </w:rPr>
        <w:t xml:space="preserve">vlastnosti zboží umožňující jeho využití pro </w:t>
      </w:r>
      <w:r w:rsidR="00A06EA4" w:rsidRPr="00A06EA4">
        <w:rPr>
          <w:rFonts w:ascii="Arial" w:hAnsi="Arial" w:cs="Arial"/>
          <w:color w:val="auto"/>
          <w:sz w:val="20"/>
        </w:rPr>
        <w:t xml:space="preserve">řádný a provozuschopný stav </w:t>
      </w:r>
      <w:r w:rsidR="00E92D1B">
        <w:rPr>
          <w:rFonts w:ascii="Arial" w:hAnsi="Arial" w:cs="Arial"/>
          <w:color w:val="auto"/>
          <w:sz w:val="20"/>
        </w:rPr>
        <w:t>zařízení, pokud je zboží určeno k montáži do takového zařízení.</w:t>
      </w:r>
      <w:r w:rsidR="00A06EA4" w:rsidRP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5FFB99CE" w14:textId="77777777" w:rsidR="00F7030A" w:rsidRDefault="00F7030A" w:rsidP="004D6F9F">
      <w:pPr>
        <w:pStyle w:val="Odstavecseseznamem"/>
        <w:tabs>
          <w:tab w:val="num" w:pos="426"/>
        </w:tabs>
        <w:ind w:left="426" w:hanging="426"/>
        <w:rPr>
          <w:rFonts w:cs="Arial"/>
        </w:rPr>
      </w:pPr>
    </w:p>
    <w:p w14:paraId="5FFB99CF" w14:textId="375D357D" w:rsidR="004A066A" w:rsidRDefault="004A066A"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w:t>
      </w:r>
      <w:r w:rsidR="00654BD2">
        <w:rPr>
          <w:rFonts w:ascii="Arial" w:hAnsi="Arial" w:cs="Arial"/>
          <w:color w:val="auto"/>
          <w:sz w:val="20"/>
        </w:rPr>
        <w:t xml:space="preserve"> do 4 týdnů ode dne, kdy se o vadě zboží dozvěděl</w:t>
      </w:r>
      <w:r>
        <w:rPr>
          <w:rFonts w:ascii="Arial" w:hAnsi="Arial" w:cs="Arial"/>
          <w:color w:val="auto"/>
          <w:sz w:val="20"/>
        </w:rPr>
        <w:t xml:space="preserve">. </w:t>
      </w:r>
      <w:r w:rsidR="00654BD2" w:rsidRPr="00654BD2">
        <w:rPr>
          <w:rFonts w:ascii="Arial" w:hAnsi="Arial" w:cs="Arial"/>
          <w:color w:val="auto"/>
          <w:sz w:val="20"/>
        </w:rPr>
        <w:t xml:space="preserve">Zjevné vady je </w:t>
      </w:r>
      <w:r w:rsidR="0096405B">
        <w:rPr>
          <w:rFonts w:ascii="Arial" w:hAnsi="Arial" w:cs="Arial"/>
          <w:color w:val="auto"/>
          <w:sz w:val="20"/>
        </w:rPr>
        <w:t>kupující</w:t>
      </w:r>
      <w:r w:rsidR="00654BD2" w:rsidRPr="00654BD2">
        <w:rPr>
          <w:rFonts w:ascii="Arial" w:hAnsi="Arial" w:cs="Arial"/>
          <w:color w:val="auto"/>
          <w:sz w:val="20"/>
        </w:rPr>
        <w:t xml:space="preserve"> oprávněn </w:t>
      </w:r>
      <w:r w:rsidR="00654BD2">
        <w:rPr>
          <w:rFonts w:ascii="Arial" w:hAnsi="Arial" w:cs="Arial"/>
          <w:color w:val="auto"/>
          <w:sz w:val="20"/>
        </w:rPr>
        <w:t>oznámit</w:t>
      </w:r>
      <w:r w:rsidR="00654BD2" w:rsidRPr="00654BD2">
        <w:rPr>
          <w:rFonts w:ascii="Arial" w:hAnsi="Arial" w:cs="Arial"/>
          <w:color w:val="auto"/>
          <w:sz w:val="20"/>
        </w:rPr>
        <w:t xml:space="preserve"> ve lhůtě </w:t>
      </w:r>
      <w:r w:rsidR="00654BD2">
        <w:rPr>
          <w:rFonts w:ascii="Arial" w:hAnsi="Arial" w:cs="Arial"/>
          <w:color w:val="auto"/>
          <w:sz w:val="20"/>
        </w:rPr>
        <w:t>4 týdnů</w:t>
      </w:r>
      <w:r w:rsidR="00654BD2" w:rsidRPr="00654BD2">
        <w:rPr>
          <w:rFonts w:ascii="Arial" w:hAnsi="Arial" w:cs="Arial"/>
          <w:color w:val="auto"/>
          <w:sz w:val="20"/>
        </w:rPr>
        <w:t xml:space="preserve"> </w:t>
      </w:r>
      <w:r w:rsidR="008749F0">
        <w:rPr>
          <w:rFonts w:ascii="Arial" w:hAnsi="Arial" w:cs="Arial"/>
          <w:color w:val="auto"/>
          <w:sz w:val="20"/>
        </w:rPr>
        <w:t>od vyskladnění zboží z konsignačních skladů na sklad kupujícího</w:t>
      </w:r>
      <w:r w:rsidR="00654BD2">
        <w:rPr>
          <w:rFonts w:ascii="Arial" w:hAnsi="Arial" w:cs="Arial"/>
          <w:color w:val="auto"/>
          <w:sz w:val="20"/>
        </w:rPr>
        <w:t>.</w:t>
      </w:r>
      <w:r w:rsidR="00654BD2" w:rsidRPr="00654BD2">
        <w:rPr>
          <w:rFonts w:ascii="Arial" w:hAnsi="Arial" w:cs="Arial"/>
          <w:color w:val="auto"/>
          <w:sz w:val="20"/>
        </w:rPr>
        <w:t xml:space="preserve"> </w:t>
      </w:r>
      <w:r w:rsidR="0079087F">
        <w:rPr>
          <w:rFonts w:ascii="Arial" w:hAnsi="Arial" w:cs="Arial"/>
          <w:color w:val="auto"/>
          <w:sz w:val="20"/>
        </w:rPr>
        <w:t>V oznámení vady je třeba popsat oznamovanou vadu nebo způsob, jakým se tato vada projevuje.</w:t>
      </w:r>
    </w:p>
    <w:p w14:paraId="5FFB99D0" w14:textId="77777777" w:rsidR="004A066A" w:rsidRDefault="004A066A" w:rsidP="004D6F9F">
      <w:pPr>
        <w:pStyle w:val="Odstavecseseznamem"/>
        <w:tabs>
          <w:tab w:val="num" w:pos="426"/>
        </w:tabs>
        <w:ind w:left="426" w:hanging="426"/>
        <w:rPr>
          <w:rFonts w:cs="Arial"/>
        </w:rPr>
      </w:pPr>
    </w:p>
    <w:p w14:paraId="5FFB99D1" w14:textId="3A4F0E92" w:rsidR="00A06BB9" w:rsidRDefault="004A066A"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zboží, za které ještě neuhradil prodávajícímu jeho cenu, protože doba </w:t>
      </w:r>
      <w:r w:rsidR="00D632B0">
        <w:rPr>
          <w:rFonts w:ascii="Arial" w:hAnsi="Arial" w:cs="Arial"/>
          <w:color w:val="auto"/>
          <w:sz w:val="20"/>
        </w:rPr>
        <w:t>splatnosti dle čl. III. odst. 5</w:t>
      </w:r>
      <w:r>
        <w:rPr>
          <w:rFonts w:ascii="Arial" w:hAnsi="Arial" w:cs="Arial"/>
          <w:color w:val="auto"/>
          <w:sz w:val="20"/>
        </w:rPr>
        <w:t>. ještě neuplynula</w:t>
      </w:r>
      <w:r w:rsidR="0079087F">
        <w:rPr>
          <w:rFonts w:ascii="Arial" w:hAnsi="Arial" w:cs="Arial"/>
          <w:color w:val="auto"/>
          <w:sz w:val="20"/>
        </w:rPr>
        <w:t>, staví se doba splatnosti ohledně tohoto reklamovaného zbož</w:t>
      </w:r>
      <w:r w:rsidR="002A4F9C">
        <w:rPr>
          <w:rFonts w:ascii="Arial" w:hAnsi="Arial" w:cs="Arial"/>
          <w:color w:val="auto"/>
          <w:sz w:val="20"/>
        </w:rPr>
        <w:t xml:space="preserve">í do doby, </w:t>
      </w:r>
      <w:r w:rsidR="0079087F">
        <w:rPr>
          <w:rFonts w:ascii="Arial" w:hAnsi="Arial" w:cs="Arial"/>
          <w:color w:val="auto"/>
          <w:sz w:val="20"/>
        </w:rPr>
        <w:t xml:space="preserve">než bude </w:t>
      </w:r>
      <w:r w:rsidR="009E61DB">
        <w:rPr>
          <w:rFonts w:ascii="Arial" w:hAnsi="Arial" w:cs="Arial"/>
          <w:color w:val="auto"/>
          <w:sz w:val="20"/>
        </w:rPr>
        <w:t>vada odstraněna</w:t>
      </w:r>
      <w:r w:rsidR="0079087F">
        <w:rPr>
          <w:rFonts w:ascii="Arial" w:hAnsi="Arial" w:cs="Arial"/>
          <w:color w:val="auto"/>
          <w:sz w:val="20"/>
        </w:rPr>
        <w:t xml:space="preserve"> nebo </w:t>
      </w:r>
      <w:r w:rsidR="0079087F">
        <w:rPr>
          <w:rFonts w:ascii="Arial" w:hAnsi="Arial" w:cs="Arial"/>
          <w:color w:val="auto"/>
          <w:sz w:val="20"/>
        </w:rPr>
        <w:lastRenderedPageBreak/>
        <w:t>než kupující ohledně vadného zboží uplatní jiné své právo z vadného plnění.</w:t>
      </w:r>
      <w:r>
        <w:rPr>
          <w:rFonts w:ascii="Arial" w:hAnsi="Arial" w:cs="Arial"/>
          <w:color w:val="auto"/>
          <w:sz w:val="20"/>
        </w:rPr>
        <w:t xml:space="preserve"> </w:t>
      </w:r>
    </w:p>
    <w:p w14:paraId="5FFB99D2" w14:textId="77777777" w:rsidR="00A06BB9" w:rsidRDefault="00A06BB9" w:rsidP="004D6F9F">
      <w:pPr>
        <w:pStyle w:val="Odstavecseseznamem"/>
        <w:tabs>
          <w:tab w:val="num" w:pos="426"/>
        </w:tabs>
        <w:ind w:left="426" w:hanging="426"/>
        <w:rPr>
          <w:rFonts w:cs="Arial"/>
        </w:rPr>
      </w:pPr>
    </w:p>
    <w:p w14:paraId="5FFB99D3" w14:textId="1975C764" w:rsidR="00294CF2" w:rsidRDefault="00294CF2"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Kupující</w:t>
      </w:r>
      <w:r w:rsidR="00327D7B" w:rsidRPr="00DA2C52">
        <w:rPr>
          <w:rFonts w:ascii="Arial" w:hAnsi="Arial" w:cs="Arial"/>
          <w:color w:val="auto"/>
          <w:sz w:val="20"/>
        </w:rPr>
        <w:t xml:space="preserve"> je oprávněn v</w:t>
      </w:r>
      <w:r>
        <w:rPr>
          <w:rFonts w:ascii="Arial" w:hAnsi="Arial" w:cs="Arial"/>
          <w:color w:val="auto"/>
          <w:sz w:val="20"/>
        </w:rPr>
        <w:t> oznámení vady</w:t>
      </w:r>
      <w:r w:rsidR="00327D7B" w:rsidRPr="00DA2C52">
        <w:rPr>
          <w:rFonts w:ascii="Arial" w:hAnsi="Arial" w:cs="Arial"/>
          <w:color w:val="auto"/>
          <w:sz w:val="20"/>
        </w:rPr>
        <w:t xml:space="preserve"> zvolit volbu svého </w:t>
      </w:r>
      <w:r w:rsidR="00F83CCA">
        <w:rPr>
          <w:rFonts w:ascii="Arial" w:hAnsi="Arial" w:cs="Arial"/>
          <w:color w:val="auto"/>
          <w:sz w:val="20"/>
        </w:rPr>
        <w:t>práva z vadného plnění</w:t>
      </w:r>
      <w:r>
        <w:rPr>
          <w:rFonts w:ascii="Arial" w:hAnsi="Arial" w:cs="Arial"/>
          <w:color w:val="auto"/>
          <w:sz w:val="20"/>
        </w:rPr>
        <w:t>, přičemž kupujícímu vždy náleží následující práva z vadného plnění, a to dle jeho volby</w:t>
      </w:r>
      <w:r w:rsidR="00EE41F6">
        <w:rPr>
          <w:rFonts w:ascii="Arial" w:hAnsi="Arial" w:cs="Arial"/>
          <w:color w:val="auto"/>
          <w:sz w:val="20"/>
        </w:rPr>
        <w:t xml:space="preserve"> a bez ohledu na to,</w:t>
      </w:r>
      <w:r w:rsidR="00F77024">
        <w:rPr>
          <w:rFonts w:ascii="Arial" w:hAnsi="Arial" w:cs="Arial"/>
          <w:color w:val="auto"/>
          <w:sz w:val="20"/>
        </w:rPr>
        <w:t xml:space="preserve"> zda oznamovaná vada znamená podstatné či nepodstatné porušení </w:t>
      </w:r>
      <w:r w:rsidR="005B1F96">
        <w:rPr>
          <w:rFonts w:ascii="Arial" w:hAnsi="Arial" w:cs="Arial"/>
          <w:color w:val="auto"/>
          <w:sz w:val="20"/>
        </w:rPr>
        <w:t xml:space="preserve">této </w:t>
      </w:r>
      <w:r w:rsidR="00F77024">
        <w:rPr>
          <w:rFonts w:ascii="Arial" w:hAnsi="Arial" w:cs="Arial"/>
          <w:color w:val="auto"/>
          <w:sz w:val="20"/>
        </w:rPr>
        <w:t>smlouvy</w:t>
      </w:r>
      <w:r>
        <w:rPr>
          <w:rFonts w:ascii="Arial" w:hAnsi="Arial" w:cs="Arial"/>
          <w:color w:val="auto"/>
          <w:sz w:val="20"/>
        </w:rPr>
        <w:t>:</w:t>
      </w:r>
    </w:p>
    <w:p w14:paraId="5FFB99D6" w14:textId="77777777" w:rsidR="00F33E1C" w:rsidRDefault="00F33E1C" w:rsidP="004D6F9F">
      <w:pPr>
        <w:pStyle w:val="Zkladntext"/>
        <w:tabs>
          <w:tab w:val="num" w:pos="426"/>
        </w:tabs>
        <w:spacing w:line="280" w:lineRule="atLeast"/>
        <w:ind w:left="1440"/>
        <w:jc w:val="both"/>
        <w:rPr>
          <w:rFonts w:ascii="Arial" w:hAnsi="Arial" w:cs="Arial"/>
          <w:color w:val="auto"/>
          <w:sz w:val="20"/>
        </w:rPr>
      </w:pPr>
    </w:p>
    <w:p w14:paraId="4132C758" w14:textId="0B06E608" w:rsidR="009E61DB" w:rsidRPr="00F12307" w:rsidRDefault="00294CF2" w:rsidP="00E67BD1">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odstranění vady dodáním nového zboží bez vady nebo dodáním chybějícího zboží;</w:t>
      </w:r>
    </w:p>
    <w:p w14:paraId="70E0E40A" w14:textId="38421CC5" w:rsidR="00E672BA" w:rsidRPr="00E672BA" w:rsidRDefault="00294CF2" w:rsidP="00E672BA">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odstoupení od této smlouvy.</w:t>
      </w:r>
    </w:p>
    <w:p w14:paraId="5FFB99DC" w14:textId="77777777" w:rsidR="000E73ED" w:rsidRDefault="000E73ED" w:rsidP="004D6F9F">
      <w:pPr>
        <w:pStyle w:val="Zkladntext"/>
        <w:tabs>
          <w:tab w:val="num" w:pos="426"/>
        </w:tabs>
        <w:spacing w:line="280" w:lineRule="atLeast"/>
        <w:ind w:left="340"/>
        <w:jc w:val="both"/>
        <w:rPr>
          <w:rFonts w:ascii="Arial" w:hAnsi="Arial" w:cs="Arial"/>
          <w:color w:val="auto"/>
          <w:sz w:val="20"/>
        </w:rPr>
      </w:pPr>
    </w:p>
    <w:p w14:paraId="5FFB99DE" w14:textId="1412B66C" w:rsidR="00F9586D" w:rsidRDefault="00C41010"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 xml:space="preserve">Požaduje-li objednatel </w:t>
      </w:r>
      <w:r w:rsidRPr="00C41010">
        <w:rPr>
          <w:rFonts w:ascii="Arial" w:hAnsi="Arial" w:cs="Arial"/>
          <w:color w:val="auto"/>
          <w:sz w:val="20"/>
        </w:rPr>
        <w:t>odstranění vad zboží způsobem dle odst. 5. písm. a.</w:t>
      </w:r>
      <w:del w:id="4" w:author="Hallová, Eliška" w:date="2022-06-17T12:47:00Z">
        <w:r w:rsidRPr="00C41010" w:rsidDel="009E2573">
          <w:rPr>
            <w:rFonts w:ascii="Arial" w:hAnsi="Arial" w:cs="Arial"/>
            <w:color w:val="auto"/>
            <w:sz w:val="20"/>
          </w:rPr>
          <w:delText xml:space="preserve"> nebo b.</w:delText>
        </w:r>
      </w:del>
      <w:r>
        <w:rPr>
          <w:rFonts w:ascii="Arial" w:hAnsi="Arial" w:cs="Arial"/>
          <w:color w:val="auto"/>
          <w:sz w:val="20"/>
        </w:rPr>
        <w:t xml:space="preserve"> tohoto článku, musí p</w:t>
      </w:r>
      <w:r w:rsidR="00ED1F86" w:rsidRPr="0086049F">
        <w:rPr>
          <w:rFonts w:ascii="Arial" w:hAnsi="Arial" w:cs="Arial"/>
          <w:color w:val="auto"/>
          <w:sz w:val="20"/>
        </w:rPr>
        <w:t xml:space="preserve">rodávající provést odstranění vad zboží </w:t>
      </w:r>
      <w:r>
        <w:rPr>
          <w:rFonts w:ascii="Arial" w:hAnsi="Arial" w:cs="Arial"/>
          <w:color w:val="auto"/>
          <w:sz w:val="20"/>
        </w:rPr>
        <w:t xml:space="preserve">zvoleným </w:t>
      </w:r>
      <w:r w:rsidR="00E9504F">
        <w:rPr>
          <w:rFonts w:ascii="Arial" w:hAnsi="Arial" w:cs="Arial"/>
          <w:color w:val="auto"/>
          <w:sz w:val="20"/>
        </w:rPr>
        <w:t>způsobem</w:t>
      </w:r>
      <w:r w:rsidR="00ED1F86" w:rsidRPr="0086049F">
        <w:rPr>
          <w:rFonts w:ascii="Arial" w:hAnsi="Arial" w:cs="Arial"/>
          <w:color w:val="auto"/>
          <w:sz w:val="20"/>
        </w:rPr>
        <w:t xml:space="preserve"> bez zbytečného odkladu, nejpozději však do </w:t>
      </w:r>
      <w:r w:rsidR="0060797D">
        <w:rPr>
          <w:rFonts w:ascii="Arial" w:hAnsi="Arial" w:cs="Arial"/>
          <w:color w:val="auto"/>
          <w:sz w:val="20"/>
        </w:rPr>
        <w:t>10</w:t>
      </w:r>
      <w:r w:rsidR="007C528B" w:rsidRPr="0086049F">
        <w:rPr>
          <w:rFonts w:ascii="Arial" w:hAnsi="Arial" w:cs="Arial"/>
          <w:color w:val="auto"/>
          <w:sz w:val="20"/>
        </w:rPr>
        <w:t xml:space="preserve"> </w:t>
      </w:r>
      <w:r w:rsidR="00ED1F86" w:rsidRPr="0086049F">
        <w:rPr>
          <w:rFonts w:ascii="Arial" w:hAnsi="Arial" w:cs="Arial"/>
          <w:color w:val="auto"/>
          <w:sz w:val="20"/>
        </w:rPr>
        <w:t xml:space="preserve">dnů od jejich oznámení kupujícím, nebude-li mezi smluvními stranami dohodnuto něco jiného. </w:t>
      </w:r>
      <w:r w:rsidR="0086049F" w:rsidRPr="000E73ED">
        <w:rPr>
          <w:rFonts w:ascii="Arial" w:hAnsi="Arial" w:cs="Arial"/>
          <w:color w:val="auto"/>
          <w:sz w:val="20"/>
        </w:rPr>
        <w:t xml:space="preserve">Nebude-li vada odstraněna </w:t>
      </w:r>
      <w:r w:rsidR="0086049F">
        <w:rPr>
          <w:rFonts w:ascii="Arial" w:hAnsi="Arial" w:cs="Arial"/>
          <w:color w:val="auto"/>
          <w:sz w:val="20"/>
        </w:rPr>
        <w:t xml:space="preserve">ve lhůtě dle předchozí věty, </w:t>
      </w:r>
      <w:r w:rsidR="008F5928">
        <w:rPr>
          <w:rFonts w:ascii="Arial" w:hAnsi="Arial" w:cs="Arial"/>
          <w:color w:val="auto"/>
          <w:sz w:val="20"/>
        </w:rPr>
        <w:t>má kupující právo požadovat po prodávajícím</w:t>
      </w:r>
      <w:r w:rsidR="0086049F">
        <w:rPr>
          <w:rFonts w:ascii="Arial" w:hAnsi="Arial" w:cs="Arial"/>
          <w:color w:val="auto"/>
          <w:sz w:val="20"/>
        </w:rPr>
        <w:t xml:space="preserve"> smluvní pokutu specifikovanou v čl. VI. odst. 2.</w:t>
      </w:r>
    </w:p>
    <w:p w14:paraId="2CED117F" w14:textId="77777777" w:rsidR="00E672BA" w:rsidRDefault="00E672BA" w:rsidP="00E672BA">
      <w:pPr>
        <w:pStyle w:val="Zkladntext"/>
        <w:spacing w:line="280" w:lineRule="atLeast"/>
        <w:ind w:left="426"/>
        <w:jc w:val="both"/>
        <w:rPr>
          <w:rFonts w:ascii="Arial" w:hAnsi="Arial" w:cs="Arial"/>
          <w:color w:val="auto"/>
          <w:sz w:val="20"/>
        </w:rPr>
      </w:pPr>
    </w:p>
    <w:p w14:paraId="59C2FBC3" w14:textId="4E5477AF" w:rsidR="0086049F" w:rsidRPr="00CB653D" w:rsidRDefault="00E672BA" w:rsidP="00CB653D">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sidRPr="00CB653D">
        <w:rPr>
          <w:rFonts w:ascii="Arial" w:hAnsi="Arial" w:cs="Arial"/>
          <w:color w:val="auto"/>
          <w:sz w:val="20"/>
        </w:rPr>
        <w:t>Zvolil-li kupující odstranění vad zboží způsobem dle odst. 5 písm. a.</w:t>
      </w:r>
      <w:del w:id="5" w:author="Hallová, Eliška" w:date="2022-06-17T12:48:00Z">
        <w:r w:rsidRPr="00CB653D" w:rsidDel="009E2573">
          <w:rPr>
            <w:rFonts w:ascii="Arial" w:hAnsi="Arial" w:cs="Arial"/>
            <w:color w:val="auto"/>
            <w:sz w:val="20"/>
          </w:rPr>
          <w:delText xml:space="preserve"> nebo b.</w:delText>
        </w:r>
      </w:del>
      <w:r w:rsidRPr="00CB653D">
        <w:rPr>
          <w:rFonts w:ascii="Arial" w:hAnsi="Arial" w:cs="Arial"/>
          <w:color w:val="auto"/>
          <w:sz w:val="20"/>
        </w:rPr>
        <w:t xml:space="preserve"> tohoto článku, musí prodávající nahradit veškeré náklady vynaložené při uplatnění tohoto práva na odstranění vad, včetně nákladů na odstranění vady vynaložených objednatelem, a to do 1 měsíce od vyčíslení nákladů kupujícím.</w:t>
      </w:r>
    </w:p>
    <w:p w14:paraId="19805802" w14:textId="77777777" w:rsidR="00E672BA" w:rsidRPr="00CB653D" w:rsidRDefault="00E672BA" w:rsidP="00E672BA">
      <w:pPr>
        <w:tabs>
          <w:tab w:val="num" w:pos="426"/>
        </w:tabs>
        <w:rPr>
          <w:rFonts w:cs="Arial"/>
          <w:b/>
          <w:bCs/>
          <w:szCs w:val="22"/>
        </w:rPr>
      </w:pPr>
    </w:p>
    <w:p w14:paraId="4B2BF485" w14:textId="77777777" w:rsidR="00D632B0" w:rsidRDefault="000B4F41" w:rsidP="00E67BD1">
      <w:pPr>
        <w:numPr>
          <w:ilvl w:val="0"/>
          <w:numId w:val="4"/>
        </w:numPr>
        <w:tabs>
          <w:tab w:val="clear" w:pos="340"/>
          <w:tab w:val="num" w:pos="426"/>
        </w:tabs>
        <w:spacing w:line="280" w:lineRule="atLeast"/>
        <w:ind w:left="426" w:hanging="426"/>
        <w:jc w:val="both"/>
        <w:rPr>
          <w:rFonts w:cs="Arial"/>
          <w:szCs w:val="20"/>
        </w:rPr>
      </w:pPr>
      <w:r>
        <w:rPr>
          <w:rFonts w:cs="Arial"/>
          <w:szCs w:val="20"/>
        </w:rPr>
        <w:t>Záruka dle odst. 2 tohoto článku se vztahuje i na zboží nově dodané v rámci uplatňování práv kupujícího z vadného plnění</w:t>
      </w:r>
      <w:r w:rsidR="0086049F">
        <w:rPr>
          <w:rFonts w:cs="Arial"/>
          <w:szCs w:val="20"/>
        </w:rPr>
        <w:t xml:space="preserve"> či ze záruky</w:t>
      </w:r>
      <w:r>
        <w:rPr>
          <w:rFonts w:cs="Arial"/>
          <w:szCs w:val="20"/>
        </w:rPr>
        <w:t>, přičemž záruční do</w:t>
      </w:r>
      <w:r w:rsidR="008F5928">
        <w:rPr>
          <w:rFonts w:cs="Arial"/>
          <w:szCs w:val="20"/>
        </w:rPr>
        <w:t>ba počíná běžet od dodání tohoto</w:t>
      </w:r>
      <w:r>
        <w:rPr>
          <w:rFonts w:cs="Arial"/>
          <w:szCs w:val="20"/>
        </w:rPr>
        <w:t xml:space="preserve"> nového zboží kupujícímu</w:t>
      </w:r>
      <w:r w:rsidR="00113769" w:rsidRPr="00DA2C52">
        <w:rPr>
          <w:rFonts w:cs="Arial"/>
          <w:szCs w:val="20"/>
        </w:rPr>
        <w:t>.</w:t>
      </w:r>
    </w:p>
    <w:p w14:paraId="56EABC5E" w14:textId="77777777" w:rsidR="00D632B0" w:rsidRDefault="00D632B0" w:rsidP="00D632B0">
      <w:pPr>
        <w:spacing w:line="280" w:lineRule="atLeast"/>
        <w:ind w:left="426"/>
        <w:jc w:val="both"/>
        <w:rPr>
          <w:rFonts w:cs="Arial"/>
          <w:szCs w:val="20"/>
        </w:rPr>
      </w:pPr>
    </w:p>
    <w:p w14:paraId="5FFB99E2" w14:textId="705062C9" w:rsidR="002E1CF6" w:rsidRPr="00D632B0" w:rsidRDefault="0086049F" w:rsidP="00E67BD1">
      <w:pPr>
        <w:numPr>
          <w:ilvl w:val="0"/>
          <w:numId w:val="4"/>
        </w:numPr>
        <w:tabs>
          <w:tab w:val="clear" w:pos="340"/>
          <w:tab w:val="num" w:pos="426"/>
        </w:tabs>
        <w:spacing w:line="280" w:lineRule="atLeast"/>
        <w:ind w:left="426" w:hanging="426"/>
        <w:jc w:val="both"/>
        <w:rPr>
          <w:rFonts w:cs="Arial"/>
          <w:szCs w:val="20"/>
        </w:rPr>
      </w:pPr>
      <w:r w:rsidRPr="00D632B0">
        <w:rPr>
          <w:rFonts w:cs="Arial"/>
        </w:rPr>
        <w:t>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která má stejné výrobní nedostatky a požadovat po prodávajícím dodání nového bezvadného zboží.</w:t>
      </w:r>
    </w:p>
    <w:p w14:paraId="6DFBA85F" w14:textId="77777777" w:rsidR="00E65CB5" w:rsidRPr="0086049F" w:rsidRDefault="00E65CB5" w:rsidP="004D6F9F">
      <w:pPr>
        <w:pStyle w:val="Zkladntext"/>
        <w:tabs>
          <w:tab w:val="num" w:pos="426"/>
        </w:tabs>
        <w:spacing w:line="280" w:lineRule="atLeast"/>
        <w:ind w:left="340"/>
        <w:jc w:val="both"/>
        <w:rPr>
          <w:rFonts w:ascii="Arial" w:hAnsi="Arial" w:cs="Arial"/>
          <w:sz w:val="20"/>
        </w:rPr>
      </w:pPr>
    </w:p>
    <w:p w14:paraId="5FFB99E4" w14:textId="49811B55" w:rsidR="002E1CF6" w:rsidRDefault="00E9504F" w:rsidP="00E67BD1">
      <w:pPr>
        <w:numPr>
          <w:ilvl w:val="0"/>
          <w:numId w:val="4"/>
        </w:numPr>
        <w:tabs>
          <w:tab w:val="clear" w:pos="340"/>
          <w:tab w:val="num" w:pos="426"/>
        </w:tabs>
        <w:spacing w:line="280" w:lineRule="atLeast"/>
        <w:ind w:left="426" w:hanging="426"/>
        <w:jc w:val="both"/>
        <w:rPr>
          <w:rFonts w:cs="Arial"/>
          <w:szCs w:val="20"/>
        </w:rPr>
      </w:pPr>
      <w:r>
        <w:rPr>
          <w:rFonts w:cs="Arial"/>
          <w:szCs w:val="20"/>
        </w:rPr>
        <w:t>Opravené či n</w:t>
      </w:r>
      <w:r w:rsidR="002E1CF6" w:rsidRPr="00C27AB9">
        <w:rPr>
          <w:rFonts w:cs="Arial"/>
          <w:szCs w:val="20"/>
        </w:rPr>
        <w:t xml:space="preserve">áhradní </w:t>
      </w:r>
      <w:r w:rsidR="00C400EE" w:rsidRPr="00C27AB9">
        <w:rPr>
          <w:rFonts w:cs="Arial"/>
          <w:szCs w:val="20"/>
        </w:rPr>
        <w:t>z</w:t>
      </w:r>
      <w:r w:rsidR="002E1CF6" w:rsidRPr="00C27AB9">
        <w:rPr>
          <w:rFonts w:cs="Arial"/>
          <w:szCs w:val="20"/>
        </w:rPr>
        <w:t xml:space="preserve">boží předá </w:t>
      </w:r>
      <w:r w:rsidR="00C400EE" w:rsidRPr="00C27AB9">
        <w:rPr>
          <w:rFonts w:cs="Arial"/>
          <w:szCs w:val="20"/>
        </w:rPr>
        <w:t>p</w:t>
      </w:r>
      <w:r w:rsidR="002E1CF6" w:rsidRPr="00C27AB9">
        <w:rPr>
          <w:rFonts w:cs="Arial"/>
          <w:szCs w:val="20"/>
        </w:rPr>
        <w:t xml:space="preserve">rodávající </w:t>
      </w:r>
      <w:r w:rsidR="00C400EE" w:rsidRPr="00C27AB9">
        <w:rPr>
          <w:rFonts w:cs="Arial"/>
          <w:szCs w:val="20"/>
        </w:rPr>
        <w:t>k</w:t>
      </w:r>
      <w:r w:rsidR="002E1CF6" w:rsidRPr="00C27AB9">
        <w:rPr>
          <w:rFonts w:cs="Arial"/>
          <w:szCs w:val="20"/>
        </w:rPr>
        <w:t>upujícímu na základě písemného předávacího protokolu</w:t>
      </w:r>
      <w:r w:rsidR="00C27AB9">
        <w:rPr>
          <w:rFonts w:cs="Arial"/>
          <w:szCs w:val="20"/>
        </w:rPr>
        <w:t xml:space="preserve"> či dodacího listu</w:t>
      </w:r>
      <w:r w:rsidR="002E1CF6" w:rsidRPr="00C27AB9">
        <w:rPr>
          <w:rFonts w:cs="Arial"/>
          <w:szCs w:val="20"/>
        </w:rPr>
        <w:t>.</w:t>
      </w:r>
    </w:p>
    <w:p w14:paraId="077C1E56" w14:textId="77777777" w:rsidR="00185238" w:rsidRDefault="00185238" w:rsidP="00185238">
      <w:pPr>
        <w:spacing w:line="280" w:lineRule="atLeast"/>
        <w:ind w:left="426"/>
        <w:jc w:val="both"/>
        <w:rPr>
          <w:rFonts w:cs="Arial"/>
          <w:szCs w:val="20"/>
        </w:rPr>
      </w:pPr>
    </w:p>
    <w:p w14:paraId="5FFB99E5" w14:textId="77777777" w:rsidR="00396077" w:rsidRDefault="009E0CE6" w:rsidP="00E67BD1">
      <w:pPr>
        <w:numPr>
          <w:ilvl w:val="0"/>
          <w:numId w:val="4"/>
        </w:numPr>
        <w:tabs>
          <w:tab w:val="clear" w:pos="340"/>
          <w:tab w:val="num" w:pos="426"/>
        </w:tabs>
        <w:spacing w:line="280" w:lineRule="atLeast"/>
        <w:ind w:left="426" w:hanging="426"/>
        <w:jc w:val="both"/>
        <w:rPr>
          <w:rFonts w:cs="Arial"/>
          <w:szCs w:val="20"/>
        </w:rPr>
      </w:pPr>
      <w:r w:rsidRPr="00396077">
        <w:rPr>
          <w:rFonts w:cs="Arial"/>
          <w:szCs w:val="20"/>
        </w:rPr>
        <w:t xml:space="preserve">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396077">
        <w:rPr>
          <w:rFonts w:cs="Arial"/>
          <w:szCs w:val="20"/>
        </w:rPr>
        <w:t>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w:t>
      </w:r>
      <w:r w:rsidR="00396077" w:rsidRPr="00396077">
        <w:rPr>
          <w:rFonts w:cs="Arial"/>
          <w:szCs w:val="20"/>
        </w:rPr>
        <w:t xml:space="preserve"> Takto vzniklou škodu je prodávající povinen kupujícímu bez dalšího uhradit.</w:t>
      </w:r>
    </w:p>
    <w:p w14:paraId="300ACFF4" w14:textId="77777777" w:rsidR="0060797D" w:rsidRDefault="0060797D" w:rsidP="0060797D">
      <w:pPr>
        <w:spacing w:line="280" w:lineRule="atLeast"/>
        <w:ind w:left="426"/>
        <w:jc w:val="both"/>
        <w:rPr>
          <w:rFonts w:cs="Arial"/>
          <w:szCs w:val="20"/>
        </w:rPr>
      </w:pPr>
    </w:p>
    <w:p w14:paraId="7BBDB88C" w14:textId="7FA3379C" w:rsidR="0086049F" w:rsidRPr="00D25BBC" w:rsidRDefault="0086049F" w:rsidP="0086049F">
      <w:pPr>
        <w:spacing w:beforeLines="50" w:before="120" w:afterLines="50" w:after="120" w:line="280" w:lineRule="atLeast"/>
        <w:ind w:left="340"/>
        <w:jc w:val="center"/>
        <w:rPr>
          <w:rFonts w:cs="Arial"/>
          <w:b/>
          <w:szCs w:val="20"/>
        </w:rPr>
      </w:pPr>
      <w:r w:rsidRPr="00D25BBC">
        <w:rPr>
          <w:rFonts w:cs="Arial"/>
          <w:b/>
          <w:szCs w:val="20"/>
        </w:rPr>
        <w:t>VI.</w:t>
      </w:r>
    </w:p>
    <w:p w14:paraId="6CC3FE68" w14:textId="75864D81" w:rsidR="0086049F" w:rsidRPr="00D25BBC" w:rsidRDefault="0086049F" w:rsidP="0086049F">
      <w:pPr>
        <w:spacing w:beforeLines="50" w:before="120" w:afterLines="50" w:after="120" w:line="280" w:lineRule="atLeast"/>
        <w:ind w:left="340"/>
        <w:jc w:val="center"/>
        <w:rPr>
          <w:rFonts w:cs="Arial"/>
          <w:b/>
          <w:szCs w:val="20"/>
        </w:rPr>
      </w:pPr>
      <w:r w:rsidRPr="00D25BBC">
        <w:rPr>
          <w:rFonts w:cs="Arial"/>
          <w:b/>
          <w:szCs w:val="20"/>
        </w:rPr>
        <w:t>Smluvní pokuty</w:t>
      </w:r>
    </w:p>
    <w:p w14:paraId="5408AA28" w14:textId="77777777" w:rsidR="00BC0526" w:rsidRDefault="00BC0526" w:rsidP="00E67BD1">
      <w:pPr>
        <w:numPr>
          <w:ilvl w:val="0"/>
          <w:numId w:val="12"/>
        </w:numPr>
        <w:tabs>
          <w:tab w:val="clear" w:pos="340"/>
        </w:tabs>
        <w:spacing w:after="120" w:line="280" w:lineRule="atLeast"/>
        <w:ind w:left="426" w:hanging="426"/>
        <w:jc w:val="both"/>
        <w:rPr>
          <w:rFonts w:cs="Arial"/>
          <w:szCs w:val="20"/>
        </w:rPr>
      </w:pPr>
      <w:r w:rsidRPr="00D71308">
        <w:rPr>
          <w:rFonts w:cs="Arial"/>
          <w:szCs w:val="20"/>
        </w:rPr>
        <w:t>Nedodá-li prodávající zboží dle výzvy k plnění v dodací lhůtě dle čl. II. odst. 3</w:t>
      </w:r>
      <w:r>
        <w:rPr>
          <w:rFonts w:cs="Arial"/>
          <w:szCs w:val="20"/>
        </w:rPr>
        <w:t>.</w:t>
      </w:r>
      <w:r w:rsidRPr="00D71308">
        <w:rPr>
          <w:rFonts w:cs="Arial"/>
          <w:szCs w:val="20"/>
        </w:rPr>
        <w:t>,</w:t>
      </w:r>
      <w:r>
        <w:rPr>
          <w:rFonts w:cs="Arial"/>
          <w:szCs w:val="20"/>
        </w:rPr>
        <w:t xml:space="preserve"> resp. 4.</w:t>
      </w:r>
      <w:r w:rsidRPr="00D71308">
        <w:rPr>
          <w:rFonts w:cs="Arial"/>
          <w:szCs w:val="20"/>
        </w:rPr>
        <w:t xml:space="preserve"> má kupující právo na smluvní pokutu ve výši 0,5 % z ceny nedodaného zboží, a to za každý započatý </w:t>
      </w:r>
      <w:r w:rsidRPr="00D71308">
        <w:rPr>
          <w:rFonts w:cs="Arial"/>
          <w:szCs w:val="20"/>
        </w:rPr>
        <w:lastRenderedPageBreak/>
        <w:t xml:space="preserve">den prodlení prodávajícího s dodáním zboží, nanejvýš však celkem 100 % z ceny nedodaného zboží. </w:t>
      </w:r>
    </w:p>
    <w:p w14:paraId="6B749379" w14:textId="77777777"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B6212B">
        <w:rPr>
          <w:rFonts w:cs="Arial"/>
          <w:szCs w:val="20"/>
        </w:rPr>
        <w:t>Neodstraní-li prodávající vadu zboží ve lhůtě podle čl. V. odst. 6</w:t>
      </w:r>
      <w:r>
        <w:rPr>
          <w:rFonts w:cs="Arial"/>
          <w:szCs w:val="20"/>
        </w:rPr>
        <w:t>.</w:t>
      </w:r>
      <w:r w:rsidRPr="00B6212B">
        <w:rPr>
          <w:rFonts w:cs="Arial"/>
          <w:szCs w:val="20"/>
        </w:rPr>
        <w:t xml:space="preserve">, má kupující právo na smluvní pokutu ve výši 0,5 % z hodnoty bezvadného zboží, u nějž je prodávající v prodlení s odstraněním vad, a to za každý započatý den prodlení. </w:t>
      </w:r>
    </w:p>
    <w:p w14:paraId="724A8C14" w14:textId="77777777"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D71308">
        <w:rPr>
          <w:rFonts w:cs="Arial"/>
          <w:szCs w:val="20"/>
        </w:rPr>
        <w:t xml:space="preserve">Nesplní-li prodávající podmínku uvedenou v čl. VII. </w:t>
      </w:r>
      <w:r>
        <w:rPr>
          <w:rFonts w:cs="Arial"/>
          <w:szCs w:val="20"/>
        </w:rPr>
        <w:t xml:space="preserve">odst. </w:t>
      </w:r>
      <w:r w:rsidRPr="00D71308">
        <w:rPr>
          <w:rFonts w:cs="Arial"/>
          <w:szCs w:val="20"/>
        </w:rPr>
        <w:t xml:space="preserve">3 této smlouvy, tedy zanikne-li v průběhu plnění smlouvy platnost pojistné smlouvy, nebo dojde ke </w:t>
      </w:r>
      <w:r>
        <w:rPr>
          <w:rFonts w:cs="Arial"/>
          <w:szCs w:val="20"/>
        </w:rPr>
        <w:t>snížení minimální hodnoty limitu pojistného krytí</w:t>
      </w:r>
      <w:r w:rsidRPr="00D71308">
        <w:rPr>
          <w:rFonts w:cs="Arial"/>
          <w:szCs w:val="20"/>
        </w:rPr>
        <w:t xml:space="preserve"> </w:t>
      </w:r>
      <w:r>
        <w:rPr>
          <w:rFonts w:cs="Arial"/>
          <w:szCs w:val="20"/>
        </w:rPr>
        <w:t xml:space="preserve">či zvýšení maximální výše spoluúčasti </w:t>
      </w:r>
      <w:r w:rsidRPr="00D71308">
        <w:rPr>
          <w:rFonts w:cs="Arial"/>
          <w:szCs w:val="20"/>
        </w:rPr>
        <w:t>požadovan</w:t>
      </w:r>
      <w:r>
        <w:rPr>
          <w:rFonts w:cs="Arial"/>
          <w:szCs w:val="20"/>
        </w:rPr>
        <w:t>é</w:t>
      </w:r>
      <w:r w:rsidRPr="00D71308">
        <w:rPr>
          <w:rFonts w:cs="Arial"/>
          <w:szCs w:val="20"/>
        </w:rPr>
        <w:t xml:space="preserve"> kupujícím, má kupující právo na smluvní pokutu ve výši </w:t>
      </w:r>
      <w:proofErr w:type="gramStart"/>
      <w:r w:rsidRPr="00D71308">
        <w:rPr>
          <w:rFonts w:cs="Arial"/>
          <w:szCs w:val="20"/>
        </w:rPr>
        <w:t>10.000</w:t>
      </w:r>
      <w:r>
        <w:rPr>
          <w:rFonts w:cs="Arial"/>
          <w:szCs w:val="20"/>
        </w:rPr>
        <w:t>,-</w:t>
      </w:r>
      <w:proofErr w:type="gramEnd"/>
      <w:r w:rsidRPr="00D71308">
        <w:rPr>
          <w:rFonts w:cs="Arial"/>
          <w:szCs w:val="20"/>
        </w:rPr>
        <w:t xml:space="preserve"> Kč za každý započatý den, kdy je tato smluvní povinnost porušena.</w:t>
      </w:r>
    </w:p>
    <w:p w14:paraId="30ECD6AC" w14:textId="77777777"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706810">
        <w:rPr>
          <w:rFonts w:cs="Arial"/>
          <w:szCs w:val="20"/>
        </w:rPr>
        <w:t xml:space="preserve">Změní-li prodávající poddodavatele dle čl. VII. odst. 4., aniž by získal předchozí písemný souhlas kupujícího, </w:t>
      </w:r>
      <w:r w:rsidRPr="003A5CCB">
        <w:rPr>
          <w:rFonts w:cs="Arial"/>
          <w:szCs w:val="20"/>
        </w:rPr>
        <w:t>m</w:t>
      </w:r>
      <w:r w:rsidRPr="00ED74E3">
        <w:rPr>
          <w:rFonts w:cs="Arial"/>
          <w:szCs w:val="20"/>
        </w:rPr>
        <w:t xml:space="preserve">á kupující právo na smluvní pokutu ve výši </w:t>
      </w:r>
      <w:proofErr w:type="gramStart"/>
      <w:r w:rsidRPr="00ED74E3">
        <w:rPr>
          <w:rFonts w:cs="Arial"/>
          <w:szCs w:val="20"/>
        </w:rPr>
        <w:t>10.000,-</w:t>
      </w:r>
      <w:proofErr w:type="gramEnd"/>
      <w:r w:rsidRPr="00ED74E3">
        <w:rPr>
          <w:rFonts w:cs="Arial"/>
          <w:szCs w:val="20"/>
        </w:rPr>
        <w:t xml:space="preserve"> Kč za každý takový případ. </w:t>
      </w:r>
    </w:p>
    <w:p w14:paraId="08F4649F" w14:textId="0DD9DA00"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Pr>
          <w:iCs/>
        </w:rPr>
        <w:t>Ukáže-li se</w:t>
      </w:r>
      <w:r w:rsidRPr="00706810">
        <w:rPr>
          <w:iCs/>
        </w:rPr>
        <w:t xml:space="preserve"> některé z prohlášení prodávajícího dl</w:t>
      </w:r>
      <w:r w:rsidRPr="000662C4">
        <w:rPr>
          <w:iCs/>
        </w:rPr>
        <w:t>e čl. X</w:t>
      </w:r>
      <w:r w:rsidR="00EB26A2" w:rsidRPr="000662C4">
        <w:rPr>
          <w:iCs/>
        </w:rPr>
        <w:t>II</w:t>
      </w:r>
      <w:r w:rsidRPr="000662C4">
        <w:rPr>
          <w:iCs/>
        </w:rPr>
        <w:t>. odst. 1</w:t>
      </w:r>
      <w:r w:rsidR="00EB26A2" w:rsidRPr="000662C4">
        <w:rPr>
          <w:iCs/>
        </w:rPr>
        <w:t>6</w:t>
      </w:r>
      <w:r w:rsidRPr="000662C4">
        <w:rPr>
          <w:iCs/>
        </w:rPr>
        <w:t>. té</w:t>
      </w:r>
      <w:r w:rsidRPr="00706810">
        <w:rPr>
          <w:iCs/>
        </w:rPr>
        <w:t xml:space="preserve">to smlouvy jako nepravdivé, </w:t>
      </w:r>
      <w:r w:rsidRPr="003A5CCB">
        <w:rPr>
          <w:iCs/>
        </w:rPr>
        <w:t>m</w:t>
      </w:r>
      <w:r w:rsidRPr="00ED74E3">
        <w:rPr>
          <w:iCs/>
        </w:rPr>
        <w:t xml:space="preserve">á kupující právo na smluvní pokutu ve výši </w:t>
      </w:r>
      <w:proofErr w:type="gramStart"/>
      <w:r w:rsidRPr="00ED74E3">
        <w:rPr>
          <w:iCs/>
        </w:rPr>
        <w:t>50.000,-</w:t>
      </w:r>
      <w:proofErr w:type="gramEnd"/>
      <w:r w:rsidRPr="00ED74E3">
        <w:rPr>
          <w:iCs/>
        </w:rPr>
        <w:t xml:space="preserve"> Kč za každý takový případ.</w:t>
      </w:r>
      <w:r w:rsidRPr="00ED74E3">
        <w:rPr>
          <w:rFonts w:cs="Arial"/>
          <w:szCs w:val="20"/>
        </w:rPr>
        <w:t xml:space="preserve"> </w:t>
      </w:r>
    </w:p>
    <w:p w14:paraId="22C4DCF7" w14:textId="77777777" w:rsidR="00BC0526" w:rsidRPr="00B6212B"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706810">
        <w:rPr>
          <w:rFonts w:cs="Arial"/>
          <w:szCs w:val="20"/>
        </w:rPr>
        <w:t>V případě, že kterékoliv ze smluvních stran vznikne nárok na zaplacení smluvní pokuty druhou smluvní stranou dle tohoto článku či jiného ustanovení této smlouvy, zašle této smluvní straně na částku ve výši smluvní pokuty fakturu splňující náležitosti daňového dokladu podle platných právních předpisů. Smluvní pokuta je splatná do 14 dní ode dne doručení faktury</w:t>
      </w:r>
      <w:r>
        <w:rPr>
          <w:rFonts w:cs="Arial"/>
          <w:szCs w:val="20"/>
        </w:rPr>
        <w:t>.</w:t>
      </w:r>
    </w:p>
    <w:p w14:paraId="755DA1DB" w14:textId="77777777" w:rsidR="00BC0526" w:rsidRPr="00753000" w:rsidRDefault="00BC0526" w:rsidP="00E67BD1">
      <w:pPr>
        <w:numPr>
          <w:ilvl w:val="0"/>
          <w:numId w:val="12"/>
        </w:numPr>
        <w:tabs>
          <w:tab w:val="clear" w:pos="340"/>
          <w:tab w:val="num" w:pos="426"/>
        </w:tabs>
        <w:spacing w:line="280" w:lineRule="atLeast"/>
        <w:ind w:left="426" w:hanging="426"/>
        <w:jc w:val="both"/>
        <w:rPr>
          <w:rFonts w:cs="Arial"/>
          <w:szCs w:val="20"/>
        </w:rPr>
      </w:pPr>
      <w:r w:rsidRPr="00487203">
        <w:rPr>
          <w:iCs/>
        </w:rPr>
        <w:t xml:space="preserve">Vedle smluvní pokuty má </w:t>
      </w:r>
      <w:r>
        <w:rPr>
          <w:iCs/>
        </w:rPr>
        <w:t>kupující</w:t>
      </w:r>
      <w:r w:rsidRPr="00487203">
        <w:rPr>
          <w:iCs/>
        </w:rPr>
        <w:t xml:space="preserve"> právo na náhradu škody v plné výši, čímž smluvní strany vylučují použití § 2050 </w:t>
      </w:r>
      <w:r>
        <w:rPr>
          <w:rFonts w:cs="Arial"/>
        </w:rPr>
        <w:t>občanského zákoníku</w:t>
      </w:r>
      <w:r w:rsidRPr="00487203">
        <w:rPr>
          <w:iCs/>
        </w:rPr>
        <w:t>.</w:t>
      </w:r>
    </w:p>
    <w:p w14:paraId="24173C41" w14:textId="77777777" w:rsidR="00BC0526" w:rsidRPr="00753000" w:rsidRDefault="00BC0526" w:rsidP="00BC0526">
      <w:pPr>
        <w:spacing w:line="280" w:lineRule="atLeast"/>
        <w:ind w:left="426"/>
        <w:jc w:val="both"/>
        <w:rPr>
          <w:rFonts w:cs="Arial"/>
          <w:szCs w:val="20"/>
        </w:rPr>
      </w:pPr>
    </w:p>
    <w:p w14:paraId="2A6F6075" w14:textId="77777777" w:rsidR="00BC0526" w:rsidRPr="00191F9A" w:rsidRDefault="00BC0526" w:rsidP="00E67BD1">
      <w:pPr>
        <w:numPr>
          <w:ilvl w:val="0"/>
          <w:numId w:val="12"/>
        </w:numPr>
        <w:tabs>
          <w:tab w:val="clear" w:pos="340"/>
        </w:tabs>
        <w:spacing w:line="280" w:lineRule="atLeast"/>
        <w:jc w:val="both"/>
        <w:rPr>
          <w:rFonts w:cs="Arial"/>
          <w:szCs w:val="20"/>
        </w:rPr>
      </w:pPr>
      <w:r>
        <w:rPr>
          <w:iCs/>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považovat za pohledávku nejistou či neurčitou.</w:t>
      </w:r>
    </w:p>
    <w:p w14:paraId="0DD42FFD" w14:textId="77777777" w:rsidR="00BC0526" w:rsidRDefault="00BC0526" w:rsidP="00BC0526">
      <w:pPr>
        <w:spacing w:line="280" w:lineRule="atLeast"/>
        <w:ind w:left="426"/>
        <w:jc w:val="both"/>
        <w:rPr>
          <w:rFonts w:cs="Arial"/>
          <w:szCs w:val="20"/>
        </w:rPr>
      </w:pPr>
    </w:p>
    <w:p w14:paraId="2041BB54" w14:textId="77777777" w:rsidR="00BC0526" w:rsidRDefault="00BC0526" w:rsidP="00BC0526">
      <w:pPr>
        <w:spacing w:line="280" w:lineRule="atLeast"/>
        <w:jc w:val="both"/>
        <w:rPr>
          <w:rFonts w:cs="Arial"/>
          <w:szCs w:val="20"/>
        </w:rPr>
      </w:pPr>
    </w:p>
    <w:p w14:paraId="5FFB99E6" w14:textId="77777777" w:rsidR="00327D7B" w:rsidRPr="00DA2C52" w:rsidRDefault="00327D7B" w:rsidP="00060B31">
      <w:pPr>
        <w:spacing w:line="280" w:lineRule="atLeast"/>
        <w:jc w:val="both"/>
        <w:rPr>
          <w:rFonts w:cs="Arial"/>
          <w:szCs w:val="20"/>
        </w:rPr>
      </w:pPr>
    </w:p>
    <w:p w14:paraId="5FFB99E7" w14:textId="254EB839" w:rsidR="00327D7B" w:rsidRPr="00DA2C52" w:rsidRDefault="00327D7B" w:rsidP="00060B31">
      <w:pPr>
        <w:spacing w:line="280" w:lineRule="atLeast"/>
        <w:jc w:val="center"/>
        <w:rPr>
          <w:rFonts w:cs="Arial"/>
          <w:b/>
          <w:szCs w:val="20"/>
        </w:rPr>
      </w:pPr>
      <w:r w:rsidRPr="00DA2C52">
        <w:rPr>
          <w:rFonts w:cs="Arial"/>
          <w:b/>
          <w:szCs w:val="20"/>
        </w:rPr>
        <w:t>VI</w:t>
      </w:r>
      <w:r w:rsidR="003E3586">
        <w:rPr>
          <w:rFonts w:cs="Arial"/>
          <w:b/>
          <w:szCs w:val="20"/>
        </w:rPr>
        <w:t>I</w:t>
      </w:r>
      <w:r w:rsidRPr="00DA2C52">
        <w:rPr>
          <w:rFonts w:cs="Arial"/>
          <w:b/>
          <w:szCs w:val="20"/>
        </w:rPr>
        <w:t>.</w:t>
      </w:r>
    </w:p>
    <w:p w14:paraId="5FFB99E8" w14:textId="6EDC3503" w:rsidR="00327D7B" w:rsidRPr="00DA2C52" w:rsidRDefault="0086049F" w:rsidP="00060B31">
      <w:pPr>
        <w:spacing w:line="280" w:lineRule="atLeast"/>
        <w:jc w:val="center"/>
        <w:rPr>
          <w:rFonts w:cs="Arial"/>
          <w:b/>
          <w:szCs w:val="20"/>
        </w:rPr>
      </w:pPr>
      <w:r>
        <w:rPr>
          <w:rFonts w:cs="Arial"/>
          <w:b/>
          <w:szCs w:val="20"/>
        </w:rPr>
        <w:t>Práva a povinnosti smluvních stran</w:t>
      </w:r>
    </w:p>
    <w:p w14:paraId="5FFB99E9" w14:textId="77777777" w:rsidR="00327D7B" w:rsidRPr="00DA2C52" w:rsidRDefault="00327D7B" w:rsidP="00060B31">
      <w:pPr>
        <w:pStyle w:val="Zkladntext"/>
        <w:spacing w:line="280" w:lineRule="atLeast"/>
        <w:jc w:val="both"/>
        <w:rPr>
          <w:rFonts w:ascii="Arial" w:hAnsi="Arial" w:cs="Arial"/>
          <w:color w:val="auto"/>
          <w:sz w:val="20"/>
        </w:rPr>
      </w:pPr>
    </w:p>
    <w:p w14:paraId="5FFB99EA" w14:textId="1ADA4A69" w:rsidR="00B11978" w:rsidRPr="00DA2C52" w:rsidRDefault="003A3B53" w:rsidP="00E67BD1">
      <w:pPr>
        <w:pStyle w:val="Odstavecseseznamem"/>
        <w:numPr>
          <w:ilvl w:val="0"/>
          <w:numId w:val="6"/>
        </w:numPr>
        <w:spacing w:line="280" w:lineRule="atLeast"/>
        <w:ind w:left="426" w:hanging="426"/>
        <w:jc w:val="both"/>
        <w:rPr>
          <w:rFonts w:cs="Arial"/>
          <w:szCs w:val="20"/>
        </w:rPr>
      </w:pPr>
      <w:r>
        <w:rPr>
          <w:rFonts w:cs="Arial"/>
          <w:szCs w:val="20"/>
        </w:rPr>
        <w:t>Prodávající</w:t>
      </w:r>
      <w:r w:rsidR="003E3C5F" w:rsidRPr="00DA2C52">
        <w:rPr>
          <w:rFonts w:cs="Arial"/>
          <w:szCs w:val="20"/>
        </w:rPr>
        <w:t xml:space="preserve"> je povinen postupovat </w:t>
      </w:r>
      <w:r>
        <w:rPr>
          <w:rFonts w:cs="Arial"/>
          <w:szCs w:val="20"/>
        </w:rPr>
        <w:t xml:space="preserve">při plnění této smlouvy </w:t>
      </w:r>
      <w:r w:rsidR="003E3C5F" w:rsidRPr="00DA2C52">
        <w:rPr>
          <w:rFonts w:cs="Arial"/>
          <w:szCs w:val="20"/>
        </w:rPr>
        <w:t xml:space="preserve">s odbornou péčí a v souladu se zájmy </w:t>
      </w:r>
      <w:r>
        <w:rPr>
          <w:rFonts w:cs="Arial"/>
          <w:szCs w:val="20"/>
        </w:rPr>
        <w:t xml:space="preserve">kupujícího, které zná nebo </w:t>
      </w:r>
      <w:r w:rsidR="00E27ECC">
        <w:rPr>
          <w:rFonts w:cs="Arial"/>
          <w:szCs w:val="20"/>
        </w:rPr>
        <w:t xml:space="preserve">by měl </w:t>
      </w:r>
      <w:r>
        <w:rPr>
          <w:rFonts w:cs="Arial"/>
          <w:szCs w:val="20"/>
        </w:rPr>
        <w:t>znát</w:t>
      </w:r>
      <w:r w:rsidR="00B11978" w:rsidRPr="00DA2C52">
        <w:t>.</w:t>
      </w:r>
    </w:p>
    <w:p w14:paraId="5FFB99EB" w14:textId="77777777" w:rsidR="00B11978" w:rsidRPr="00DA2C52" w:rsidRDefault="00B11978" w:rsidP="00D93620">
      <w:pPr>
        <w:pStyle w:val="Odstavecseseznamem"/>
        <w:spacing w:line="280" w:lineRule="atLeast"/>
        <w:ind w:left="426" w:hanging="426"/>
        <w:jc w:val="both"/>
        <w:rPr>
          <w:rFonts w:cs="Arial"/>
          <w:szCs w:val="20"/>
        </w:rPr>
      </w:pPr>
    </w:p>
    <w:p w14:paraId="5FFB99EC" w14:textId="77FFB246" w:rsidR="00261866" w:rsidRPr="00DA2C52" w:rsidRDefault="00156305" w:rsidP="00E67BD1">
      <w:pPr>
        <w:widowControl w:val="0"/>
        <w:numPr>
          <w:ilvl w:val="0"/>
          <w:numId w:val="6"/>
        </w:numPr>
        <w:suppressAutoHyphens/>
        <w:spacing w:line="280" w:lineRule="atLeast"/>
        <w:ind w:left="426" w:hanging="426"/>
        <w:jc w:val="both"/>
      </w:pPr>
      <w:r>
        <w:t>Prodávající</w:t>
      </w:r>
      <w:r w:rsidR="00683D69" w:rsidRPr="00DA2C52">
        <w:t xml:space="preserve"> </w:t>
      </w:r>
      <w:r w:rsidR="00261866" w:rsidRPr="00DA2C52">
        <w:t xml:space="preserve">se dále zavazuje, že poskytne </w:t>
      </w:r>
      <w:r>
        <w:t>kupujícímu</w:t>
      </w:r>
      <w:r w:rsidR="00261866" w:rsidRPr="00DA2C52">
        <w:t xml:space="preserve"> </w:t>
      </w:r>
      <w:r w:rsidR="00E140B5">
        <w:t xml:space="preserve">veškerou </w:t>
      </w:r>
      <w:r w:rsidR="00261866" w:rsidRPr="00DA2C52">
        <w:t xml:space="preserve">součinnost, aby </w:t>
      </w:r>
      <w:r>
        <w:t>kupující jako zadavatel</w:t>
      </w:r>
      <w:r w:rsidR="00261866" w:rsidRPr="00DA2C52">
        <w:t xml:space="preserve"> mohl dostát svým povinnostem dle Z</w:t>
      </w:r>
      <w:r w:rsidR="00C22A2A">
        <w:t>Z</w:t>
      </w:r>
      <w:r w:rsidR="00261866" w:rsidRPr="00DA2C52">
        <w:t>VZ</w:t>
      </w:r>
      <w:r w:rsidR="00683D69" w:rsidRPr="00DA2C52">
        <w:t>.</w:t>
      </w:r>
    </w:p>
    <w:p w14:paraId="5FFB99ED" w14:textId="77777777" w:rsidR="00683D69" w:rsidRPr="00DA2C52" w:rsidRDefault="00683D69" w:rsidP="00D93620">
      <w:pPr>
        <w:pStyle w:val="Odstavecseseznamem"/>
        <w:spacing w:line="280" w:lineRule="atLeast"/>
        <w:ind w:left="426" w:hanging="426"/>
      </w:pPr>
    </w:p>
    <w:p w14:paraId="39F1178F" w14:textId="1A0BD52A" w:rsidR="00BC0526" w:rsidRDefault="00BC0526" w:rsidP="006F2F23">
      <w:pPr>
        <w:pStyle w:val="odstavec0"/>
        <w:numPr>
          <w:ilvl w:val="0"/>
          <w:numId w:val="6"/>
        </w:numPr>
        <w:ind w:left="426" w:hanging="426"/>
      </w:pPr>
      <w:r>
        <w:t>Prodávající</w:t>
      </w:r>
      <w:r w:rsidRPr="00DA2C52">
        <w:t xml:space="preserve"> prohlašuje, že ke dni podpisu této </w:t>
      </w:r>
      <w:r>
        <w:t>s</w:t>
      </w:r>
      <w:r w:rsidRPr="00DA2C52">
        <w:t>mlouvy má uzavřenou pojistnou smlouvu, jejímž předmětem je pojištění odpovědnosti za</w:t>
      </w:r>
      <w:r w:rsidR="004F6305">
        <w:t xml:space="preserve"> škodu z provozní činnosti </w:t>
      </w:r>
      <w:r w:rsidRPr="00DA2C52">
        <w:t>způsobenou třetí osobě</w:t>
      </w:r>
      <w:r w:rsidR="00B51D8D">
        <w:t xml:space="preserve"> a pojištění odpovědnosti za škodu způsobenou vadou výrobku</w:t>
      </w:r>
      <w:r w:rsidRPr="00DA2C52">
        <w:t xml:space="preserve"> ve výši nejméně </w:t>
      </w:r>
      <w:r>
        <w:t>50 mil. Kč se spoluúčastí prodávajícího nanejvýš 150 tis. Kč</w:t>
      </w:r>
      <w:r w:rsidR="00B51D8D">
        <w:t xml:space="preserve"> na pojistné události</w:t>
      </w:r>
      <w:r w:rsidRPr="00DA2C52">
        <w:t xml:space="preserve">. </w:t>
      </w:r>
      <w:r>
        <w:t>Prodávající</w:t>
      </w:r>
      <w:r w:rsidRPr="00DA2C52">
        <w:t xml:space="preserve"> se zavazuje, že po celou dobu trvání této smlouvy bude pojištěn ve smyslu tohoto ustanovení a že nedojde ke snížení pojistného plnění pod částku uvedenou v předchozí větě</w:t>
      </w:r>
      <w:r>
        <w:t xml:space="preserve"> ani ke zvýšení spoluúčasti nad limit uvedený tamtéž</w:t>
      </w:r>
      <w:r w:rsidRPr="00DA2C52">
        <w:t>.</w:t>
      </w:r>
      <w:r>
        <w:t xml:space="preserve"> Kupující je oprávněn v průběhu plnění smlouvy požadovat předložení platné pojistné smlouvy specifikované v tomto odstavci. Nepředložení pojistné smlouvy </w:t>
      </w:r>
      <w:r>
        <w:lastRenderedPageBreak/>
        <w:t>prodávajícím v přiměřené lhůtě stanovené kupujícím zakládá podstatné porušení smlouvy ze strany prodávajícího.</w:t>
      </w:r>
    </w:p>
    <w:p w14:paraId="313F5769" w14:textId="77777777" w:rsidR="0075723D" w:rsidRDefault="0075723D" w:rsidP="0075723D">
      <w:pPr>
        <w:pStyle w:val="Odstavecseseznamem"/>
      </w:pPr>
    </w:p>
    <w:p w14:paraId="4264ACBD" w14:textId="16D54EA2" w:rsidR="00FE3275" w:rsidRDefault="0075723D" w:rsidP="006F2F23">
      <w:pPr>
        <w:pStyle w:val="odstavec0"/>
        <w:numPr>
          <w:ilvl w:val="0"/>
          <w:numId w:val="6"/>
        </w:numPr>
        <w:ind w:left="426" w:hanging="426"/>
      </w:pPr>
      <w:r w:rsidRPr="00D71308">
        <w:t xml:space="preserve">Prodávající se zavazuje dodávat kupujícímu zboží dle této smlouvy výhradně sám, svým jménem a na svou odpovědnost, případně prostřednictvím poddodavatelů, kterými prokazoval kvalifikaci v zadávacím řízení. Prodávající je oprávněn změnit poddodavatele, kterými prokazoval kvalifikaci a které uvedl ve své nabídce, přičemž musí být novými poddodavateli splněny původní požadavky na takového poddodavatele. Každá změna poddodavatele může být provedena pouze s předchozím písemným souhlasem kupujícího. </w:t>
      </w:r>
    </w:p>
    <w:p w14:paraId="5C061ACB" w14:textId="77777777" w:rsidR="00FE3275" w:rsidRDefault="00FE3275" w:rsidP="00FE3275">
      <w:pPr>
        <w:widowControl w:val="0"/>
        <w:suppressAutoHyphens/>
        <w:spacing w:line="280" w:lineRule="atLeast"/>
        <w:ind w:left="426"/>
        <w:jc w:val="both"/>
      </w:pPr>
    </w:p>
    <w:p w14:paraId="67586C69" w14:textId="47C8840D" w:rsidR="00FE3275" w:rsidRPr="00C76522" w:rsidRDefault="00FE3275" w:rsidP="00E67BD1">
      <w:pPr>
        <w:widowControl w:val="0"/>
        <w:numPr>
          <w:ilvl w:val="0"/>
          <w:numId w:val="6"/>
        </w:numPr>
        <w:suppressAutoHyphens/>
        <w:spacing w:line="280" w:lineRule="atLeast"/>
        <w:ind w:left="426" w:hanging="426"/>
        <w:jc w:val="both"/>
      </w:pPr>
      <w:r w:rsidRPr="00C76522">
        <w:t xml:space="preserve">Kupující má </w:t>
      </w:r>
      <w:r w:rsidR="00C76522" w:rsidRPr="00C76522">
        <w:t>právo vyžádat si v průběhu plnění této smlouvy následující dokumenty:</w:t>
      </w:r>
    </w:p>
    <w:p w14:paraId="38B23EF8" w14:textId="77777777" w:rsidR="00FE3275" w:rsidRPr="00CB653D" w:rsidRDefault="00FE3275" w:rsidP="00E67BD1">
      <w:pPr>
        <w:widowControl w:val="0"/>
        <w:numPr>
          <w:ilvl w:val="2"/>
          <w:numId w:val="10"/>
        </w:numPr>
        <w:suppressAutoHyphens/>
        <w:spacing w:line="280" w:lineRule="atLeast"/>
        <w:jc w:val="both"/>
      </w:pPr>
      <w:r w:rsidRPr="00CB653D">
        <w:t>platný certifikát kvality pro výrobní závod podle ČSN EN ISO 9001, Certifikační orgán musí být akreditovaný členský subjekt Evropské spolupráce pro akreditaci (EA),</w:t>
      </w:r>
    </w:p>
    <w:p w14:paraId="47441EF6" w14:textId="694DB04C" w:rsidR="00FE3275" w:rsidRPr="00CB653D" w:rsidRDefault="00FE3275" w:rsidP="00CB653D">
      <w:pPr>
        <w:widowControl w:val="0"/>
        <w:numPr>
          <w:ilvl w:val="2"/>
          <w:numId w:val="10"/>
        </w:numPr>
        <w:suppressAutoHyphens/>
        <w:spacing w:line="280" w:lineRule="atLeast"/>
        <w:jc w:val="both"/>
      </w:pPr>
      <w:r w:rsidRPr="00CB653D">
        <w:t>doklady o platnosti certifikátu kvality výrobního závodu dle písm. i) tohoto odstavce a pravidelných prohlídkách certifikačního orgánu,</w:t>
      </w:r>
    </w:p>
    <w:p w14:paraId="1B649950" w14:textId="77777777" w:rsidR="00FE3275" w:rsidRPr="00CB653D" w:rsidRDefault="00FE3275" w:rsidP="00E67BD1">
      <w:pPr>
        <w:widowControl w:val="0"/>
        <w:numPr>
          <w:ilvl w:val="2"/>
          <w:numId w:val="10"/>
        </w:numPr>
        <w:suppressAutoHyphens/>
        <w:spacing w:line="280" w:lineRule="atLeast"/>
        <w:jc w:val="both"/>
      </w:pPr>
      <w:r w:rsidRPr="00CB653D">
        <w:t>protokoly z kusových zkoušek každého dodaného kabelového bubnu,</w:t>
      </w:r>
    </w:p>
    <w:p w14:paraId="7D5A52A6" w14:textId="77777777" w:rsidR="00FE3275" w:rsidRPr="00CB653D" w:rsidRDefault="00FE3275" w:rsidP="00E67BD1">
      <w:pPr>
        <w:widowControl w:val="0"/>
        <w:numPr>
          <w:ilvl w:val="2"/>
          <w:numId w:val="10"/>
        </w:numPr>
        <w:suppressAutoHyphens/>
        <w:spacing w:line="280" w:lineRule="atLeast"/>
        <w:jc w:val="both"/>
      </w:pPr>
      <w:r w:rsidRPr="00CB653D">
        <w:t>protokoly z výběrových zkoušek z každé výrobní šarže dodaných typů kabelů,</w:t>
      </w:r>
    </w:p>
    <w:p w14:paraId="0D219A2D" w14:textId="77777777" w:rsidR="00FE3275" w:rsidRPr="00CB653D" w:rsidRDefault="00FE3275" w:rsidP="00E67BD1">
      <w:pPr>
        <w:widowControl w:val="0"/>
        <w:numPr>
          <w:ilvl w:val="2"/>
          <w:numId w:val="10"/>
        </w:numPr>
        <w:suppressAutoHyphens/>
        <w:spacing w:line="280" w:lineRule="atLeast"/>
        <w:jc w:val="both"/>
      </w:pPr>
      <w:r w:rsidRPr="00CB653D">
        <w:t>protokoly z typových zkoušek,</w:t>
      </w:r>
    </w:p>
    <w:p w14:paraId="5D246B2A" w14:textId="77777777" w:rsidR="00FE3275" w:rsidRPr="00CB653D" w:rsidRDefault="00FE3275" w:rsidP="00E67BD1">
      <w:pPr>
        <w:widowControl w:val="0"/>
        <w:numPr>
          <w:ilvl w:val="2"/>
          <w:numId w:val="10"/>
        </w:numPr>
        <w:suppressAutoHyphens/>
        <w:spacing w:line="280" w:lineRule="atLeast"/>
        <w:jc w:val="both"/>
      </w:pPr>
      <w:r w:rsidRPr="00CB653D">
        <w:t>protokoly z typových, kusových a výběrových zkoušek z 12 předcházejících měsíců od měsíce dodání,</w:t>
      </w:r>
    </w:p>
    <w:p w14:paraId="59301AA6" w14:textId="77777777" w:rsidR="00FE3275" w:rsidRPr="00CB653D" w:rsidRDefault="00FE3275" w:rsidP="00E67BD1">
      <w:pPr>
        <w:widowControl w:val="0"/>
        <w:numPr>
          <w:ilvl w:val="2"/>
          <w:numId w:val="10"/>
        </w:numPr>
        <w:suppressAutoHyphens/>
        <w:spacing w:line="280" w:lineRule="atLeast"/>
        <w:jc w:val="both"/>
      </w:pPr>
      <w:r w:rsidRPr="00CB653D">
        <w:t>typová dokumentace obsahující všeobecné informace o výrobku,</w:t>
      </w:r>
    </w:p>
    <w:p w14:paraId="257B3DD4" w14:textId="77777777" w:rsidR="00FE3275" w:rsidRPr="00CB653D" w:rsidRDefault="00FE3275" w:rsidP="00E67BD1">
      <w:pPr>
        <w:widowControl w:val="0"/>
        <w:numPr>
          <w:ilvl w:val="2"/>
          <w:numId w:val="10"/>
        </w:numPr>
        <w:suppressAutoHyphens/>
        <w:spacing w:line="280" w:lineRule="atLeast"/>
        <w:jc w:val="both"/>
      </w:pPr>
      <w:r w:rsidRPr="00CB653D">
        <w:t xml:space="preserve">provozní předpis pro pokládku (způsob a prostředí pro uložení, dovolené teploty, poloměry </w:t>
      </w:r>
      <w:proofErr w:type="gramStart"/>
      <w:r w:rsidRPr="00CB653D">
        <w:t>ohybu,</w:t>
      </w:r>
      <w:proofErr w:type="gramEnd"/>
      <w:r w:rsidRPr="00CB653D">
        <w:t xml:space="preserve"> atd.),</w:t>
      </w:r>
    </w:p>
    <w:p w14:paraId="03FFBA99" w14:textId="5F6D5027" w:rsidR="00FE3275" w:rsidRPr="00CB653D" w:rsidRDefault="00FE3275" w:rsidP="00E67BD1">
      <w:pPr>
        <w:widowControl w:val="0"/>
        <w:numPr>
          <w:ilvl w:val="2"/>
          <w:numId w:val="10"/>
        </w:numPr>
        <w:suppressAutoHyphens/>
        <w:spacing w:line="280" w:lineRule="atLeast"/>
        <w:jc w:val="both"/>
      </w:pPr>
      <w:r w:rsidRPr="00CB653D">
        <w:t xml:space="preserve">katalogové listy nebo prospekty </w:t>
      </w:r>
      <w:proofErr w:type="gramStart"/>
      <w:r w:rsidRPr="00CB653D">
        <w:t>-  základní</w:t>
      </w:r>
      <w:proofErr w:type="gramEnd"/>
      <w:r w:rsidRPr="00CB653D">
        <w:t xml:space="preserve"> technickou dokumentaci (katalog) nabízených kabelů, obsahující základní elektrické a neelektrické vlastnosti, parametry, rozměry, atd.</w:t>
      </w:r>
    </w:p>
    <w:p w14:paraId="7FA8D748" w14:textId="15699830" w:rsidR="00F41561" w:rsidRPr="00CB653D" w:rsidRDefault="00F41561" w:rsidP="00E67BD1">
      <w:pPr>
        <w:widowControl w:val="0"/>
        <w:numPr>
          <w:ilvl w:val="2"/>
          <w:numId w:val="10"/>
        </w:numPr>
        <w:suppressAutoHyphens/>
        <w:spacing w:line="280" w:lineRule="atLeast"/>
        <w:jc w:val="both"/>
      </w:pPr>
      <w:r w:rsidRPr="00CB653D">
        <w:t>prohlášení o shodě</w:t>
      </w:r>
    </w:p>
    <w:p w14:paraId="0F0018CC" w14:textId="68B33E92" w:rsidR="00F41561" w:rsidRPr="00CB653D" w:rsidRDefault="00F41561" w:rsidP="00E67BD1">
      <w:pPr>
        <w:widowControl w:val="0"/>
        <w:numPr>
          <w:ilvl w:val="2"/>
          <w:numId w:val="10"/>
        </w:numPr>
        <w:suppressAutoHyphens/>
        <w:spacing w:line="280" w:lineRule="atLeast"/>
        <w:jc w:val="both"/>
      </w:pPr>
      <w:r w:rsidRPr="00CB653D">
        <w:t>prohlášení o vlastnostech</w:t>
      </w:r>
      <w:r w:rsidR="00257867" w:rsidRPr="00CB653D">
        <w:t>.</w:t>
      </w:r>
    </w:p>
    <w:p w14:paraId="04A62520" w14:textId="77777777" w:rsidR="00FE3275" w:rsidRDefault="00FE3275" w:rsidP="00FE3275">
      <w:pPr>
        <w:widowControl w:val="0"/>
        <w:suppressAutoHyphens/>
        <w:spacing w:line="280" w:lineRule="atLeast"/>
        <w:ind w:left="2160"/>
        <w:jc w:val="both"/>
      </w:pPr>
    </w:p>
    <w:p w14:paraId="21B56815" w14:textId="23FA62CA" w:rsidR="003103EC" w:rsidRPr="003103EC" w:rsidRDefault="003103EC" w:rsidP="004E799C">
      <w:pPr>
        <w:widowControl w:val="0"/>
        <w:numPr>
          <w:ilvl w:val="0"/>
          <w:numId w:val="6"/>
        </w:numPr>
        <w:suppressAutoHyphens/>
        <w:spacing w:line="280" w:lineRule="atLeast"/>
        <w:ind w:left="426" w:hanging="426"/>
        <w:jc w:val="both"/>
      </w:pPr>
      <w:r>
        <w:t xml:space="preserve">Protokoly ze všech druhů zkoušek musí být archivovány u dodavatele po dobu nejméně deseti let. V </w:t>
      </w:r>
      <w:r w:rsidRPr="001F42AD">
        <w:rPr>
          <w:rFonts w:cs="Arial"/>
          <w:szCs w:val="20"/>
        </w:rPr>
        <w:t xml:space="preserve">protokolech dle </w:t>
      </w:r>
      <w:r w:rsidRPr="00C04FA4">
        <w:rPr>
          <w:rFonts w:cs="Arial"/>
          <w:szCs w:val="20"/>
          <w:u w:val="single"/>
        </w:rPr>
        <w:t>přílohy 2</w:t>
      </w:r>
      <w:r w:rsidRPr="001F42AD">
        <w:rPr>
          <w:rFonts w:cs="Arial"/>
          <w:szCs w:val="20"/>
        </w:rPr>
        <w:t xml:space="preserve"> musí být jasně uvedeny výsledky požadovaných zkoušek v porovnání s požadovanými hodnotami. </w:t>
      </w:r>
    </w:p>
    <w:p w14:paraId="57ACA836" w14:textId="77777777" w:rsidR="003103EC" w:rsidRPr="003A5CCB" w:rsidRDefault="003103EC" w:rsidP="003103EC">
      <w:pPr>
        <w:widowControl w:val="0"/>
        <w:suppressAutoHyphens/>
        <w:spacing w:line="280" w:lineRule="atLeast"/>
        <w:ind w:left="720"/>
        <w:jc w:val="both"/>
      </w:pPr>
    </w:p>
    <w:p w14:paraId="62313E01" w14:textId="77777777" w:rsidR="003103EC" w:rsidRDefault="003103EC" w:rsidP="00E67BD1">
      <w:pPr>
        <w:widowControl w:val="0"/>
        <w:numPr>
          <w:ilvl w:val="0"/>
          <w:numId w:val="6"/>
        </w:numPr>
        <w:suppressAutoHyphens/>
        <w:spacing w:line="280" w:lineRule="atLeast"/>
        <w:ind w:left="426" w:hanging="426"/>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rsidRPr="00373586">
        <w:t xml:space="preserve"> </w:t>
      </w:r>
    </w:p>
    <w:p w14:paraId="13991AEB" w14:textId="77777777" w:rsidR="003103EC" w:rsidRDefault="003103EC" w:rsidP="003103EC">
      <w:pPr>
        <w:widowControl w:val="0"/>
        <w:suppressAutoHyphens/>
        <w:spacing w:line="280" w:lineRule="atLeast"/>
        <w:jc w:val="both"/>
      </w:pPr>
    </w:p>
    <w:p w14:paraId="6A7CEC3B" w14:textId="48AA96E0" w:rsidR="00F80471" w:rsidRDefault="00F80471" w:rsidP="00E67BD1">
      <w:pPr>
        <w:widowControl w:val="0"/>
        <w:numPr>
          <w:ilvl w:val="0"/>
          <w:numId w:val="6"/>
        </w:numPr>
        <w:suppressAutoHyphens/>
        <w:spacing w:line="280" w:lineRule="atLeast"/>
        <w:ind w:left="426" w:hanging="426"/>
        <w:jc w:val="both"/>
      </w:pPr>
      <w:r w:rsidRPr="00373586">
        <w:t>Prodáva</w:t>
      </w:r>
      <w:r w:rsidRPr="00EC326F">
        <w:t>jící je povinen dodávat kupujícímu již proclené zboží, pokud je dováženo ze zahraničí.</w:t>
      </w:r>
    </w:p>
    <w:p w14:paraId="46879FE7" w14:textId="77777777" w:rsidR="003103EC" w:rsidRDefault="003103EC" w:rsidP="003103EC">
      <w:pPr>
        <w:pStyle w:val="Odstavecseseznamem"/>
      </w:pPr>
    </w:p>
    <w:p w14:paraId="536AE2B2" w14:textId="71888444" w:rsidR="003103EC" w:rsidRPr="00EC326F" w:rsidRDefault="003103EC" w:rsidP="00E67BD1">
      <w:pPr>
        <w:widowControl w:val="0"/>
        <w:numPr>
          <w:ilvl w:val="0"/>
          <w:numId w:val="6"/>
        </w:numPr>
        <w:suppressAutoHyphens/>
        <w:spacing w:after="120" w:line="280" w:lineRule="atLeast"/>
        <w:ind w:left="426" w:hanging="426"/>
        <w:jc w:val="both"/>
      </w:pPr>
      <w:r w:rsidRPr="00DD5A48">
        <w:t>Prodávající se zavazuje dodržovat takové podmínky pro dopravu a balení zboží</w:t>
      </w:r>
      <w:r>
        <w:t xml:space="preserve"> (zejména podmínky stanovené v </w:t>
      </w:r>
      <w:r w:rsidRPr="0059375A">
        <w:rPr>
          <w:u w:val="single"/>
        </w:rPr>
        <w:t xml:space="preserve">příloze </w:t>
      </w:r>
      <w:r>
        <w:rPr>
          <w:u w:val="single"/>
        </w:rPr>
        <w:t>5</w:t>
      </w:r>
      <w:r>
        <w:t xml:space="preserve"> této smlouvy)</w:t>
      </w:r>
      <w:r w:rsidRPr="00DD5A48">
        <w:t>, aby nedošlo k jeho poškození nakládáním, přepravou či skládáním</w:t>
      </w:r>
      <w:r>
        <w:t>.</w:t>
      </w:r>
    </w:p>
    <w:p w14:paraId="1A139750" w14:textId="77777777" w:rsidR="00C22A2A" w:rsidRPr="00EC326F" w:rsidRDefault="00C22A2A" w:rsidP="00C22A2A">
      <w:pPr>
        <w:widowControl w:val="0"/>
        <w:suppressAutoHyphens/>
        <w:spacing w:line="280" w:lineRule="atLeast"/>
        <w:ind w:left="426"/>
        <w:jc w:val="both"/>
      </w:pPr>
    </w:p>
    <w:p w14:paraId="7C81ACBC" w14:textId="52FD69A0" w:rsidR="00C22A2A" w:rsidRPr="00EC326F" w:rsidRDefault="00C22A2A" w:rsidP="008B6038">
      <w:pPr>
        <w:widowControl w:val="0"/>
        <w:numPr>
          <w:ilvl w:val="0"/>
          <w:numId w:val="6"/>
        </w:numPr>
        <w:suppressAutoHyphens/>
        <w:spacing w:line="280" w:lineRule="atLeast"/>
        <w:ind w:left="426" w:hanging="568"/>
        <w:jc w:val="both"/>
      </w:pPr>
      <w:r w:rsidRPr="00EC326F">
        <w:t xml:space="preserve">Kupující se zavazuje skladovat zboží tak, aby bylo s přihlédnutím ke všem okolnostem v rozumné míře chráněno proti poškození, odcizení či jinému nebezpečí, které je v lokalitě příslušného konsignačního skladu předvídatelné. Další specifické požadavky </w:t>
      </w:r>
      <w:r w:rsidR="00E0559C">
        <w:t>prodávajícího</w:t>
      </w:r>
      <w:r w:rsidRPr="00EC326F">
        <w:t xml:space="preserve"> na skladování nebo manipulaci se zbožím nebo</w:t>
      </w:r>
      <w:r w:rsidRPr="00E0559C">
        <w:rPr>
          <w:b/>
        </w:rPr>
        <w:t xml:space="preserve"> výslovné vyjádření</w:t>
      </w:r>
      <w:r w:rsidRPr="00EC326F">
        <w:t xml:space="preserve">, že žádné specifické požadavky na skladování nebo manipulaci se zbožím nejsou vyžadovány, jsou uvedeny v samostatné </w:t>
      </w:r>
      <w:r w:rsidRPr="00E0559C">
        <w:rPr>
          <w:u w:val="single"/>
        </w:rPr>
        <w:t xml:space="preserve">příloze </w:t>
      </w:r>
      <w:r w:rsidR="00B51D8D">
        <w:rPr>
          <w:u w:val="single"/>
        </w:rPr>
        <w:t>6</w:t>
      </w:r>
      <w:r w:rsidRPr="00EC326F">
        <w:t xml:space="preserve">. </w:t>
      </w:r>
      <w:r w:rsidRPr="00EC326F">
        <w:lastRenderedPageBreak/>
        <w:t>Zadavatel je povinen oddělit zboží dle této smlouvy od ostatních věcí nacházejících se v konsignačním skladu</w:t>
      </w:r>
    </w:p>
    <w:p w14:paraId="6797062D" w14:textId="77777777" w:rsidR="00C22A2A" w:rsidRPr="00EC326F" w:rsidRDefault="00C22A2A" w:rsidP="008B6038">
      <w:pPr>
        <w:widowControl w:val="0"/>
        <w:suppressAutoHyphens/>
        <w:spacing w:line="280" w:lineRule="atLeast"/>
        <w:ind w:left="426" w:hanging="568"/>
        <w:jc w:val="both"/>
      </w:pPr>
    </w:p>
    <w:p w14:paraId="02B34E4F" w14:textId="5AD42855" w:rsidR="00C22A2A" w:rsidRDefault="00C22A2A" w:rsidP="008B6038">
      <w:pPr>
        <w:widowControl w:val="0"/>
        <w:numPr>
          <w:ilvl w:val="0"/>
          <w:numId w:val="6"/>
        </w:numPr>
        <w:suppressAutoHyphens/>
        <w:spacing w:line="280" w:lineRule="atLeast"/>
        <w:ind w:left="426" w:hanging="568"/>
        <w:jc w:val="both"/>
      </w:pPr>
      <w:r w:rsidRPr="00EC326F">
        <w:t>Kupující je povinen udržovat konsignační sklady na své náklady v řádném stavu, vést evidenci uskladněného zboží dodaného do konsignačních skladů dle této smlouvy a předložit</w:t>
      </w:r>
      <w:r>
        <w:t xml:space="preserve"> tuto evidenci na požádání </w:t>
      </w:r>
      <w:r w:rsidR="00CE1AA3">
        <w:t>prodávajícímu</w:t>
      </w:r>
      <w:r>
        <w:t xml:space="preserve">. </w:t>
      </w:r>
      <w:r w:rsidR="00CE1AA3">
        <w:t>Prodávající</w:t>
      </w:r>
      <w:r>
        <w:t xml:space="preserve"> je oprávněn ke kontrole skladovaného zboží za přítomnosti </w:t>
      </w:r>
      <w:r w:rsidR="00CE1AA3">
        <w:t>prodávajícího</w:t>
      </w:r>
      <w:r>
        <w:t xml:space="preserve"> nejvýše 1x čtvrtletně, pokud naléhavé okolnosti nevyžadují kontrolu častější či mimořádnou, a to na základě předchozího upozornění.</w:t>
      </w:r>
    </w:p>
    <w:p w14:paraId="42A302E8" w14:textId="77777777" w:rsidR="00C22A2A" w:rsidRPr="00BF6978" w:rsidRDefault="00C22A2A" w:rsidP="00D93620">
      <w:pPr>
        <w:widowControl w:val="0"/>
        <w:suppressAutoHyphens/>
        <w:spacing w:line="280" w:lineRule="atLeast"/>
        <w:ind w:left="426" w:hanging="426"/>
        <w:jc w:val="both"/>
      </w:pPr>
    </w:p>
    <w:p w14:paraId="79DD6920" w14:textId="77777777" w:rsidR="006C35A6" w:rsidRDefault="006C35A6" w:rsidP="00D93620">
      <w:pPr>
        <w:widowControl w:val="0"/>
        <w:suppressAutoHyphens/>
        <w:spacing w:line="280" w:lineRule="atLeast"/>
        <w:ind w:left="426" w:hanging="426"/>
        <w:jc w:val="both"/>
      </w:pPr>
    </w:p>
    <w:p w14:paraId="6A82CCD9" w14:textId="298C50F3" w:rsidR="00D25BBC" w:rsidRPr="00152470" w:rsidRDefault="00D25BBC" w:rsidP="00E67BD1">
      <w:pPr>
        <w:widowControl w:val="0"/>
        <w:numPr>
          <w:ilvl w:val="0"/>
          <w:numId w:val="6"/>
        </w:numPr>
        <w:suppressAutoHyphens/>
        <w:spacing w:line="280" w:lineRule="atLeast"/>
        <w:ind w:left="426" w:hanging="426"/>
        <w:jc w:val="both"/>
      </w:pPr>
      <w:r w:rsidRPr="00D25BBC">
        <w:rPr>
          <w:rFonts w:cs="Arial"/>
          <w:szCs w:val="20"/>
        </w:rPr>
        <w:t>Kupující má právo účastnit se technických zkoušek zboží prováděných v závodě výrobce zboží sám nebo prostřednictvím pověřených zástupců (dále jen „</w:t>
      </w:r>
      <w:r w:rsidRPr="00D25BBC">
        <w:rPr>
          <w:rFonts w:cs="Arial"/>
          <w:b/>
          <w:szCs w:val="20"/>
        </w:rPr>
        <w:t>přejímka</w:t>
      </w:r>
      <w:r w:rsidRPr="00D25BBC">
        <w:rPr>
          <w:rFonts w:cs="Arial"/>
          <w:szCs w:val="20"/>
        </w:rPr>
        <w:t xml:space="preserve">“), a to i tehdy, není-li prodávající současně výrobcem zboží. Rozsah zkoušek určí odběratel. Prodávající se zavazuje zajistit, aby kupujícímu bylo umožněno vykonat právo dle předchozí věty, není-li prodávající současně výrobcem zboží. Termín přejímky oznámí prodávající kupujícímu nejpozději 14 dnů před plánovanou přejímkou. Kupující sdělí prodávajícímu bez zbytečného odkladu poté, co obdrží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  </w:t>
      </w:r>
    </w:p>
    <w:p w14:paraId="5BA9646F" w14:textId="77777777" w:rsidR="00152470" w:rsidRPr="00D25BBC" w:rsidRDefault="00152470" w:rsidP="00152470">
      <w:pPr>
        <w:widowControl w:val="0"/>
        <w:suppressAutoHyphens/>
        <w:spacing w:line="280" w:lineRule="atLeast"/>
        <w:ind w:left="426"/>
        <w:jc w:val="both"/>
      </w:pPr>
    </w:p>
    <w:p w14:paraId="2CE50500" w14:textId="77777777" w:rsidR="003103EC" w:rsidRPr="00D25BBC" w:rsidRDefault="003103EC" w:rsidP="00A2314B">
      <w:pPr>
        <w:pStyle w:val="odstavec0"/>
        <w:numPr>
          <w:ilvl w:val="0"/>
          <w:numId w:val="6"/>
        </w:numPr>
        <w:ind w:left="426" w:hanging="426"/>
      </w:pPr>
      <w:r>
        <w:t xml:space="preserve">Kupující je oprávněn provádět zkoušky na objednaných typech zboží v autorizované zkušebně nebo jím pověřenými osobami u výrobce při dodržení stanovených technických podmínek dle </w:t>
      </w:r>
      <w:r w:rsidRPr="008545AD">
        <w:rPr>
          <w:u w:val="single"/>
        </w:rPr>
        <w:t>přílohy 2</w:t>
      </w:r>
      <w:r>
        <w:t xml:space="preserve"> této smlouvy. Nebudou-li parametry či hodnoty jednotlivých typů zboží odpovídat sjednaným parametrům či hodnotám, bude náhrada nákladů vynaložených kupujícím na provedení zkoušek uhrazena prodávajícím. V opačném případě jdou náklady na provedení zkoušek k tíži kupujícího. </w:t>
      </w:r>
    </w:p>
    <w:p w14:paraId="68FD88F8" w14:textId="6BD815E0" w:rsidR="003103EC" w:rsidRDefault="003103EC" w:rsidP="00A2314B">
      <w:pPr>
        <w:widowControl w:val="0"/>
        <w:numPr>
          <w:ilvl w:val="0"/>
          <w:numId w:val="6"/>
        </w:numPr>
        <w:tabs>
          <w:tab w:val="left" w:pos="426"/>
        </w:tabs>
        <w:suppressAutoHyphens/>
        <w:spacing w:after="120" w:line="280" w:lineRule="atLeast"/>
        <w:ind w:left="426" w:hanging="426"/>
        <w:jc w:val="both"/>
      </w:pPr>
      <w:r>
        <w:t xml:space="preserve">Skutečnost, že parametry či hodnoty zjištěné podle odst. </w:t>
      </w:r>
      <w:r w:rsidR="00A2314B">
        <w:t>12</w:t>
      </w:r>
      <w:r>
        <w:t>. či 1</w:t>
      </w:r>
      <w:r w:rsidR="00A2314B">
        <w:t>3</w:t>
      </w:r>
      <w:r>
        <w:t>. tohoto článku neodpovídají sjednaným parametrům či hodnotám dle této smlouvy, nabídky či zadávací dokumentace, zakládá podstatné porušení smlouvy ze strany prodávajícího s možností odstoupení od smlouvy kupujícím.</w:t>
      </w:r>
    </w:p>
    <w:p w14:paraId="70183684" w14:textId="77777777" w:rsidR="003103EC" w:rsidRDefault="003103EC" w:rsidP="00A2314B">
      <w:pPr>
        <w:widowControl w:val="0"/>
        <w:numPr>
          <w:ilvl w:val="0"/>
          <w:numId w:val="6"/>
        </w:numPr>
        <w:tabs>
          <w:tab w:val="left" w:pos="426"/>
        </w:tabs>
        <w:suppressAutoHyphens/>
        <w:spacing w:line="280" w:lineRule="atLeast"/>
        <w:ind w:left="426" w:hanging="426"/>
        <w:jc w:val="both"/>
      </w:pPr>
      <w:r>
        <w:t>Prodávající se zavazuje dodat na žádost kupujícího podklady pro vypracování technických norem společnosti kupujícího.</w:t>
      </w:r>
    </w:p>
    <w:p w14:paraId="6BF065EE" w14:textId="77777777" w:rsidR="003103EC" w:rsidRDefault="003103EC" w:rsidP="00A2314B">
      <w:pPr>
        <w:pStyle w:val="Odstavecseseznamem"/>
        <w:tabs>
          <w:tab w:val="left" w:pos="426"/>
        </w:tabs>
        <w:ind w:left="426"/>
      </w:pPr>
    </w:p>
    <w:p w14:paraId="00833E98" w14:textId="77777777" w:rsidR="003103EC" w:rsidRDefault="003103EC" w:rsidP="00A2314B">
      <w:pPr>
        <w:pStyle w:val="Odstavecseseznamem"/>
        <w:numPr>
          <w:ilvl w:val="0"/>
          <w:numId w:val="6"/>
        </w:numPr>
        <w:tabs>
          <w:tab w:val="left" w:pos="426"/>
        </w:tabs>
        <w:spacing w:line="280" w:lineRule="atLeast"/>
        <w:ind w:left="426" w:hanging="426"/>
        <w:jc w:val="both"/>
        <w:rPr>
          <w:rFonts w:cs="Arial"/>
          <w:szCs w:val="20"/>
        </w:rPr>
      </w:pPr>
      <w:r>
        <w:rPr>
          <w:rFonts w:cs="Arial"/>
          <w:szCs w:val="20"/>
        </w:rPr>
        <w:t>Dokumenty předávané mezi smluvními stranami při plnění této smlouvy musí být v českém nebo slovenském jazyce a veškerá komunikace mezi smluvními stranami uskutečňovaná při plnění této smlouvy musí probíhat rovněž v českém nebo slovenském jazyce.</w:t>
      </w:r>
    </w:p>
    <w:p w14:paraId="46050CAF" w14:textId="77777777" w:rsidR="003103EC" w:rsidRPr="003E669D" w:rsidRDefault="003103EC" w:rsidP="00A2314B">
      <w:pPr>
        <w:pStyle w:val="Odstavecseseznamem"/>
        <w:tabs>
          <w:tab w:val="left" w:pos="426"/>
        </w:tabs>
        <w:ind w:left="426"/>
        <w:rPr>
          <w:rFonts w:cs="Arial"/>
          <w:szCs w:val="20"/>
        </w:rPr>
      </w:pPr>
    </w:p>
    <w:p w14:paraId="4AC469A5" w14:textId="77777777" w:rsidR="003103EC" w:rsidRPr="00165E0C" w:rsidRDefault="003103EC" w:rsidP="00A2314B">
      <w:pPr>
        <w:pStyle w:val="Odstavecseseznamem"/>
        <w:numPr>
          <w:ilvl w:val="0"/>
          <w:numId w:val="6"/>
        </w:numPr>
        <w:tabs>
          <w:tab w:val="left" w:pos="426"/>
        </w:tabs>
        <w:spacing w:line="280" w:lineRule="atLeast"/>
        <w:ind w:left="426" w:hanging="426"/>
        <w:jc w:val="both"/>
        <w:rPr>
          <w:rFonts w:cs="Arial"/>
          <w:szCs w:val="20"/>
        </w:rPr>
      </w:pPr>
      <w:r w:rsidRPr="00165E0C">
        <w:rPr>
          <w:rFonts w:cs="Arial"/>
          <w:szCs w:val="20"/>
        </w:rP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p>
    <w:p w14:paraId="212DAB7A" w14:textId="77777777" w:rsidR="003103EC" w:rsidRDefault="003103EC" w:rsidP="00A2314B">
      <w:pPr>
        <w:widowControl w:val="0"/>
        <w:tabs>
          <w:tab w:val="left" w:pos="426"/>
        </w:tabs>
        <w:suppressAutoHyphens/>
        <w:spacing w:after="120" w:line="280" w:lineRule="atLeast"/>
        <w:ind w:left="426"/>
        <w:jc w:val="both"/>
      </w:pPr>
    </w:p>
    <w:p w14:paraId="06E08069" w14:textId="6DAAFF0E" w:rsidR="003103EC" w:rsidRDefault="003103EC" w:rsidP="003103EC">
      <w:pPr>
        <w:widowControl w:val="0"/>
        <w:tabs>
          <w:tab w:val="left" w:pos="426"/>
        </w:tabs>
        <w:suppressAutoHyphens/>
        <w:spacing w:after="120" w:line="280" w:lineRule="atLeast"/>
        <w:jc w:val="both"/>
      </w:pPr>
    </w:p>
    <w:p w14:paraId="54079DCB" w14:textId="77777777" w:rsidR="003103EC" w:rsidRDefault="003103EC" w:rsidP="003103EC">
      <w:pPr>
        <w:widowControl w:val="0"/>
        <w:tabs>
          <w:tab w:val="left" w:pos="426"/>
        </w:tabs>
        <w:suppressAutoHyphens/>
        <w:spacing w:after="120" w:line="280" w:lineRule="atLeast"/>
        <w:jc w:val="both"/>
      </w:pPr>
    </w:p>
    <w:p w14:paraId="4F5322DA" w14:textId="77777777" w:rsidR="003D22F2" w:rsidRPr="00DA2C52" w:rsidRDefault="003D22F2" w:rsidP="0002707E">
      <w:pPr>
        <w:spacing w:line="280" w:lineRule="atLeast"/>
        <w:jc w:val="both"/>
        <w:rPr>
          <w:rFonts w:cs="Arial"/>
          <w:szCs w:val="20"/>
        </w:rPr>
      </w:pPr>
    </w:p>
    <w:p w14:paraId="5FFB99FB" w14:textId="55ACA2F6" w:rsidR="00683D69" w:rsidRPr="00DA2C52" w:rsidRDefault="000978C6" w:rsidP="00060B31">
      <w:pPr>
        <w:spacing w:line="280" w:lineRule="atLeast"/>
        <w:jc w:val="center"/>
        <w:rPr>
          <w:rFonts w:cs="Arial"/>
          <w:b/>
        </w:rPr>
      </w:pPr>
      <w:r w:rsidRPr="00DA2C52">
        <w:rPr>
          <w:rFonts w:cs="Arial"/>
          <w:b/>
        </w:rPr>
        <w:t>VI</w:t>
      </w:r>
      <w:r w:rsidR="003E3586">
        <w:rPr>
          <w:rFonts w:cs="Arial"/>
          <w:b/>
        </w:rPr>
        <w:t>I</w:t>
      </w:r>
      <w:r w:rsidR="00714E77">
        <w:rPr>
          <w:rFonts w:cs="Arial"/>
          <w:b/>
        </w:rPr>
        <w:t>I</w:t>
      </w:r>
      <w:r w:rsidR="00683D69" w:rsidRPr="00DA2C52">
        <w:rPr>
          <w:rFonts w:cs="Arial"/>
          <w:b/>
        </w:rPr>
        <w:t>.</w:t>
      </w:r>
    </w:p>
    <w:p w14:paraId="5FFB99FC" w14:textId="24C78698" w:rsidR="00683D69" w:rsidRPr="00DA2C52" w:rsidRDefault="00B9525E" w:rsidP="00060B31">
      <w:pPr>
        <w:spacing w:line="280" w:lineRule="atLeast"/>
        <w:jc w:val="center"/>
        <w:rPr>
          <w:rFonts w:cs="Arial"/>
          <w:b/>
        </w:rPr>
      </w:pPr>
      <w:r>
        <w:rPr>
          <w:rFonts w:cs="Arial"/>
          <w:b/>
        </w:rPr>
        <w:t xml:space="preserve">Trvání a </w:t>
      </w:r>
      <w:r w:rsidR="00683D69" w:rsidRPr="00DA2C52">
        <w:rPr>
          <w:rFonts w:cs="Arial"/>
          <w:b/>
        </w:rPr>
        <w:t>ukončení</w:t>
      </w:r>
      <w:r>
        <w:rPr>
          <w:rFonts w:cs="Arial"/>
          <w:b/>
        </w:rPr>
        <w:t xml:space="preserve"> závazků ze</w:t>
      </w:r>
      <w:r w:rsidR="00683D69" w:rsidRPr="00DA2C52">
        <w:rPr>
          <w:rFonts w:cs="Arial"/>
          <w:b/>
        </w:rPr>
        <w:t xml:space="preserve"> smlouvy</w:t>
      </w:r>
    </w:p>
    <w:p w14:paraId="5FFB99FD" w14:textId="77777777" w:rsidR="00683D69" w:rsidRPr="00DA2C52" w:rsidRDefault="00683D69" w:rsidP="00060B31">
      <w:pPr>
        <w:spacing w:line="280" w:lineRule="atLeast"/>
        <w:jc w:val="both"/>
        <w:rPr>
          <w:rFonts w:cs="Arial"/>
        </w:rPr>
      </w:pPr>
    </w:p>
    <w:p w14:paraId="3FDABDF8" w14:textId="04051D0E" w:rsidR="003103EC" w:rsidRPr="00EE0A56" w:rsidRDefault="003103EC" w:rsidP="00E67BD1">
      <w:pPr>
        <w:pStyle w:val="Odstavecseseznamem"/>
        <w:numPr>
          <w:ilvl w:val="0"/>
          <w:numId w:val="8"/>
        </w:numPr>
        <w:spacing w:line="280" w:lineRule="atLeast"/>
        <w:ind w:left="425" w:hanging="425"/>
        <w:contextualSpacing/>
        <w:jc w:val="both"/>
        <w:rPr>
          <w:rFonts w:cs="Arial"/>
        </w:rPr>
      </w:pPr>
      <w:r w:rsidRPr="00751D56">
        <w:rPr>
          <w:rFonts w:cs="Arial"/>
        </w:rPr>
        <w:t>Tato smlouva byla sjednána na dobu určitou čtyř let s účinností</w:t>
      </w:r>
      <w:r w:rsidRPr="005A25A0">
        <w:rPr>
          <w:rFonts w:cs="Arial"/>
        </w:rPr>
        <w:t xml:space="preserve"> od okamžiku podpisu této smlouvy oběma smluvními stranami.</w:t>
      </w:r>
    </w:p>
    <w:p w14:paraId="45B6B3FA" w14:textId="77777777" w:rsidR="003103EC" w:rsidRPr="00EE0A56" w:rsidRDefault="003103EC" w:rsidP="00E67BD1">
      <w:pPr>
        <w:pStyle w:val="Odstavecseseznamem"/>
        <w:numPr>
          <w:ilvl w:val="0"/>
          <w:numId w:val="8"/>
        </w:numPr>
        <w:spacing w:before="120" w:line="280" w:lineRule="atLeast"/>
        <w:ind w:left="425" w:hanging="425"/>
        <w:jc w:val="both"/>
        <w:rPr>
          <w:rFonts w:cs="Arial"/>
        </w:rPr>
      </w:pPr>
      <w:r w:rsidRPr="00EE0A56">
        <w:rPr>
          <w:rFonts w:cs="Arial"/>
        </w:rPr>
        <w:t xml:space="preserve">Tuto smlouvu lze předčasně ukončit odstoupením od smlouvy, dohodou stran, výpovědí v případech a dle podmínek stanovených touto smlouvou nebo doba trvání této smlouvy skončí jiným způsobem předvídaným touto smlouvou. </w:t>
      </w:r>
    </w:p>
    <w:p w14:paraId="0D235258" w14:textId="77777777" w:rsidR="003103EC" w:rsidRDefault="003103EC" w:rsidP="00E67BD1">
      <w:pPr>
        <w:pStyle w:val="Odstavecseseznamem"/>
        <w:numPr>
          <w:ilvl w:val="0"/>
          <w:numId w:val="8"/>
        </w:numPr>
        <w:spacing w:before="120" w:line="280" w:lineRule="atLeast"/>
        <w:ind w:left="425" w:hanging="425"/>
        <w:jc w:val="both"/>
        <w:rPr>
          <w:rFonts w:cs="Arial"/>
          <w:szCs w:val="20"/>
        </w:rPr>
      </w:pPr>
      <w:r>
        <w:rPr>
          <w:rFonts w:cs="Arial"/>
          <w:szCs w:val="20"/>
        </w:rPr>
        <w:t>Kupující má právo odstoupit od této smlouvy v </w:t>
      </w:r>
      <w:r w:rsidRPr="00936ED9">
        <w:rPr>
          <w:rFonts w:cs="Arial"/>
        </w:rPr>
        <w:t>následujících</w:t>
      </w:r>
      <w:r>
        <w:rPr>
          <w:rFonts w:cs="Arial"/>
          <w:szCs w:val="20"/>
        </w:rPr>
        <w:t xml:space="preserve"> případech, a to za předpokladu, že své právo uplatní do 20 pracovních dnů ode dne, co nastane některá ze skutečností zakládajících jeho právo odstoupit od této smlouvy:</w:t>
      </w:r>
    </w:p>
    <w:p w14:paraId="1F1AA940" w14:textId="77777777" w:rsidR="003103EC" w:rsidRDefault="003103EC" w:rsidP="003103EC">
      <w:pPr>
        <w:pStyle w:val="Odstavecseseznamem"/>
        <w:rPr>
          <w:rFonts w:cs="Arial"/>
          <w:szCs w:val="20"/>
        </w:rPr>
      </w:pPr>
    </w:p>
    <w:p w14:paraId="5CDBC754" w14:textId="77777777" w:rsidR="003103EC" w:rsidRDefault="003103EC" w:rsidP="00E67BD1">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767ABB80" w14:textId="77777777" w:rsidR="003103EC" w:rsidRDefault="003103EC" w:rsidP="00E67BD1">
      <w:pPr>
        <w:numPr>
          <w:ilvl w:val="1"/>
          <w:numId w:val="8"/>
        </w:numPr>
        <w:spacing w:after="120" w:line="276" w:lineRule="auto"/>
        <w:ind w:left="1434" w:hanging="357"/>
        <w:jc w:val="both"/>
        <w:rPr>
          <w:rFonts w:cs="Arial"/>
          <w:szCs w:val="20"/>
        </w:rPr>
      </w:pPr>
      <w:r>
        <w:rPr>
          <w:rFonts w:cs="Arial"/>
          <w:szCs w:val="20"/>
        </w:rPr>
        <w:t>prodlení prodávajícího s dodávkou zboží dle výzvy k plnění delší než 30 kalendářních</w:t>
      </w:r>
      <w:r w:rsidRPr="00E41B26">
        <w:rPr>
          <w:rFonts w:cs="Arial"/>
          <w:szCs w:val="20"/>
        </w:rPr>
        <w:t xml:space="preserve"> dnů</w:t>
      </w:r>
      <w:r>
        <w:rPr>
          <w:rFonts w:cs="Arial"/>
          <w:szCs w:val="20"/>
        </w:rPr>
        <w:t>;</w:t>
      </w:r>
    </w:p>
    <w:p w14:paraId="5D782378" w14:textId="77777777" w:rsidR="003103EC" w:rsidRDefault="003103EC" w:rsidP="00E67BD1">
      <w:pPr>
        <w:numPr>
          <w:ilvl w:val="1"/>
          <w:numId w:val="8"/>
        </w:numPr>
        <w:spacing w:after="120" w:line="276" w:lineRule="auto"/>
        <w:ind w:left="1434" w:hanging="357"/>
        <w:jc w:val="both"/>
        <w:rPr>
          <w:rFonts w:cs="Arial"/>
          <w:szCs w:val="20"/>
        </w:rPr>
      </w:pPr>
      <w:r>
        <w:rPr>
          <w:rFonts w:cs="Arial"/>
          <w:szCs w:val="20"/>
        </w:rPr>
        <w:t>prodlení prodávajícího s odstraněním vad zboží oznámených mu kupujícím delší než 30 kalendářních</w:t>
      </w:r>
      <w:r w:rsidRPr="00E41B26">
        <w:rPr>
          <w:rFonts w:cs="Arial"/>
          <w:szCs w:val="20"/>
        </w:rPr>
        <w:t xml:space="preserve"> dnů</w:t>
      </w:r>
      <w:r>
        <w:rPr>
          <w:rFonts w:cs="Arial"/>
          <w:szCs w:val="20"/>
        </w:rPr>
        <w:t xml:space="preserve">; </w:t>
      </w:r>
    </w:p>
    <w:p w14:paraId="64F5AA1A" w14:textId="77777777" w:rsidR="003103EC" w:rsidRPr="00D12DDA" w:rsidRDefault="003103EC" w:rsidP="00E67BD1">
      <w:pPr>
        <w:numPr>
          <w:ilvl w:val="1"/>
          <w:numId w:val="8"/>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výzvy k plnění či opakované prodlení s odstraněním vad zboží oznámených kupujícím, </w:t>
      </w:r>
      <w:r w:rsidRPr="00D12DDA">
        <w:rPr>
          <w:rFonts w:cs="Arial"/>
          <w:szCs w:val="20"/>
        </w:rPr>
        <w:t xml:space="preserve">přičemž za opakované porušení se považuje takové </w:t>
      </w:r>
      <w:r>
        <w:rPr>
          <w:rFonts w:cs="Arial"/>
          <w:szCs w:val="20"/>
        </w:rPr>
        <w:t>porušení</w:t>
      </w:r>
      <w:r w:rsidRPr="00D12DDA">
        <w:rPr>
          <w:rFonts w:cs="Arial"/>
          <w:szCs w:val="20"/>
        </w:rPr>
        <w:t>, kterého se prodávající alespoň jedenkrát v průběhu předchozích šesti kalendářních měsíců již dopustil a na které kupující prodávajícího výslovně upozornil</w:t>
      </w:r>
      <w:r>
        <w:rPr>
          <w:rFonts w:cs="Arial"/>
          <w:szCs w:val="20"/>
        </w:rPr>
        <w:t>;</w:t>
      </w:r>
    </w:p>
    <w:p w14:paraId="3F8B9CC9" w14:textId="77777777" w:rsidR="003103EC" w:rsidRPr="00D12DDA" w:rsidRDefault="003103EC" w:rsidP="00E67BD1">
      <w:pPr>
        <w:numPr>
          <w:ilvl w:val="1"/>
          <w:numId w:val="8"/>
        </w:numPr>
        <w:spacing w:after="120" w:line="276" w:lineRule="auto"/>
        <w:ind w:left="1434" w:hanging="357"/>
        <w:jc w:val="both"/>
        <w:rPr>
          <w:rFonts w:cs="Arial"/>
          <w:szCs w:val="20"/>
        </w:rPr>
      </w:pPr>
      <w:r>
        <w:t>prodávající nepředloží na výzvu kupujícího platnou pojistnou smlouvu specifikovanou v čl. VII. odst. 3. smlouvy;</w:t>
      </w:r>
    </w:p>
    <w:p w14:paraId="56F03A1F" w14:textId="5E52A409" w:rsidR="00B82A7B" w:rsidRDefault="003103EC" w:rsidP="00E67BD1">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nového poddodavatele dle čl. VII. odst. 4. smlouvy</w:t>
      </w:r>
      <w:r w:rsidR="00390B05">
        <w:t>;</w:t>
      </w:r>
    </w:p>
    <w:p w14:paraId="6A0A8FBA" w14:textId="13DC1E53" w:rsidR="003103EC" w:rsidRPr="00CB653D" w:rsidRDefault="00B82A7B" w:rsidP="00D508DA">
      <w:pPr>
        <w:numPr>
          <w:ilvl w:val="1"/>
          <w:numId w:val="8"/>
        </w:numPr>
        <w:spacing w:after="120" w:line="276" w:lineRule="auto"/>
        <w:ind w:left="1434" w:hanging="357"/>
        <w:jc w:val="both"/>
      </w:pPr>
      <w:r w:rsidRPr="00CB653D">
        <w:t>prodávajícím předložené doklady nebo tvrzení skutečností, o tom že splňuje podmínky Nařízení Rady EU č. 2022/576, se projeví jako nepravdivé;</w:t>
      </w:r>
      <w:r w:rsidRPr="00CB653D">
        <w:rPr>
          <w:color w:val="1F497D"/>
        </w:rPr>
        <w:t xml:space="preserve"> </w:t>
      </w:r>
    </w:p>
    <w:p w14:paraId="3238C211" w14:textId="77777777" w:rsidR="003103EC" w:rsidRPr="006D0BD1" w:rsidRDefault="003103EC" w:rsidP="00E67BD1">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p>
    <w:p w14:paraId="4679C471" w14:textId="77777777" w:rsidR="003103EC" w:rsidRDefault="003103EC" w:rsidP="00E67BD1">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4871FAB7" w14:textId="77777777" w:rsidR="003103EC" w:rsidRPr="002F7C90" w:rsidRDefault="003103EC" w:rsidP="003103EC">
      <w:pPr>
        <w:pStyle w:val="Odstavecseseznamem"/>
        <w:spacing w:line="280" w:lineRule="atLeast"/>
        <w:ind w:left="426"/>
        <w:contextualSpacing/>
        <w:jc w:val="both"/>
        <w:rPr>
          <w:rFonts w:cs="Arial"/>
          <w:szCs w:val="20"/>
        </w:rPr>
      </w:pPr>
    </w:p>
    <w:p w14:paraId="2995BC06" w14:textId="77777777" w:rsidR="004F6305" w:rsidRDefault="003103EC" w:rsidP="004F6305">
      <w:pPr>
        <w:numPr>
          <w:ilvl w:val="1"/>
          <w:numId w:val="8"/>
        </w:numPr>
        <w:spacing w:after="120" w:line="276" w:lineRule="auto"/>
        <w:jc w:val="both"/>
      </w:pPr>
      <w:r w:rsidRPr="002F7C90">
        <w:rPr>
          <w:rFonts w:cs="Arial"/>
          <w:szCs w:val="20"/>
        </w:rPr>
        <w:t xml:space="preserve">vůči prodávajícímu nebo vůči členovi jeho statutárního orgánu nebo jiného orgánu </w:t>
      </w:r>
      <w:r w:rsidR="004F6305" w:rsidRPr="00406195">
        <w:t xml:space="preserve">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6" w:name="_Hlk49934365"/>
      <w:r w:rsidR="004F6305" w:rsidRPr="00406195">
        <w:t>v souvislosti s jakoukoli veřejnou zakázkou či jiným poptávkovým řízením realizovaným pro Objednatele jako zadavatele některý trestný čin podle § 216, § 256, § 257, § 331, § 332 nebo § 333 trestního zákoníku</w:t>
      </w:r>
      <w:bookmarkEnd w:id="6"/>
      <w:r w:rsidR="004F6305" w:rsidRPr="00406195">
        <w:t>. Objednatel si vyhrazuje možnost samostatně posoudit jednání, pro které bylo trestní řízení zahájeno</w:t>
      </w:r>
      <w:r w:rsidR="004F6305">
        <w:br/>
      </w:r>
      <w:r w:rsidR="004F6305" w:rsidRPr="00406195">
        <w:t>s přihlédnutím k jeho konkrétním skutkovým okolnostem a rovněž s přihlédnutím</w:t>
      </w:r>
      <w:r w:rsidR="004F6305">
        <w:br/>
      </w:r>
      <w:r w:rsidR="004F6305" w:rsidRPr="00406195">
        <w:t xml:space="preserve">k dokladům a důkazům, které se mu v této souvislosti podaří shromáždit, přičemž důvodem pro odstoupení může být zejména jednání, které nese znaky závažného </w:t>
      </w:r>
      <w:r w:rsidR="004F6305" w:rsidRPr="00406195">
        <w:lastRenderedPageBreak/>
        <w:t>profesního pochybení ve smyslu § 48 odst. 5 písm. f) ZZVZ, které zpochybňuje důvěryhodnost Zhotovitele, přičemž i jednání, které nenaplňuje všechny znaky trestného činu, může naplňovat znaky závažného profesního pochybení a naopak</w:t>
      </w:r>
      <w:r w:rsidR="004F6305">
        <w:t>,</w:t>
      </w:r>
    </w:p>
    <w:p w14:paraId="032A7110" w14:textId="77777777" w:rsidR="003103EC" w:rsidRPr="000662C4" w:rsidRDefault="003103EC" w:rsidP="000662C4">
      <w:pPr>
        <w:numPr>
          <w:ilvl w:val="1"/>
          <w:numId w:val="8"/>
        </w:numPr>
        <w:spacing w:after="120" w:line="276" w:lineRule="auto"/>
        <w:ind w:left="1434" w:hanging="357"/>
        <w:jc w:val="both"/>
        <w:rPr>
          <w:rFonts w:cs="Arial"/>
          <w:szCs w:val="20"/>
        </w:rPr>
      </w:pPr>
      <w:r w:rsidRPr="000662C4">
        <w:rPr>
          <w:rFonts w:cs="Arial"/>
          <w:szCs w:val="20"/>
        </w:rPr>
        <w:t>prodávající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p w14:paraId="0E40362D" w14:textId="77777777" w:rsidR="003103EC" w:rsidRPr="006D0BD1" w:rsidRDefault="003103EC" w:rsidP="00E67BD1">
      <w:pPr>
        <w:pStyle w:val="Odstavecseseznamem"/>
        <w:numPr>
          <w:ilvl w:val="0"/>
          <w:numId w:val="8"/>
        </w:numPr>
        <w:spacing w:line="280" w:lineRule="atLeast"/>
        <w:ind w:left="425" w:hanging="425"/>
        <w:contextualSpacing/>
        <w:jc w:val="both"/>
        <w:rPr>
          <w:rFonts w:cs="Arial"/>
          <w:szCs w:val="20"/>
        </w:rPr>
      </w:pPr>
      <w:r w:rsidRPr="00D71308">
        <w:rPr>
          <w:rFonts w:cs="Arial"/>
          <w:szCs w:val="20"/>
        </w:rPr>
        <w:t>Prodávající má právo odstoupit od této smlouvy v případě prodlení kupujícího s úhradou dílčí ceny za dodané zboží delší než 60 kalendářních dnů, a to za předpokladu, že své právo uplatní do 20 pracovních dnů ode dne, co nastane tato skutečnost zakládající jeho 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506B1B24" w14:textId="77777777" w:rsidR="003103EC" w:rsidRPr="006D0BD1" w:rsidRDefault="003103EC" w:rsidP="00E67BD1">
      <w:pPr>
        <w:pStyle w:val="Odstavecseseznamem"/>
        <w:numPr>
          <w:ilvl w:val="0"/>
          <w:numId w:val="8"/>
        </w:numPr>
        <w:spacing w:before="120" w:line="280" w:lineRule="atLeast"/>
        <w:ind w:left="425" w:hanging="425"/>
        <w:jc w:val="both"/>
        <w:rPr>
          <w:rFonts w:cs="Arial"/>
          <w:szCs w:val="20"/>
        </w:rPr>
      </w:pPr>
      <w:r w:rsidRPr="00D71308">
        <w:rPr>
          <w:rFonts w:cs="Arial"/>
          <w:szCs w:val="20"/>
        </w:rPr>
        <w:t>Dále jsou smluvní strany oprávněny odstoupit od této smlouvy v případě rozhodnutí o úpadku nebo zamítnutí insolvenčního návrhu pro nedostatek majetku druhé smluvní strany.</w:t>
      </w:r>
    </w:p>
    <w:p w14:paraId="37FD06CD" w14:textId="77777777" w:rsidR="003103EC" w:rsidRPr="006D0BD1" w:rsidRDefault="003103EC" w:rsidP="00E67BD1">
      <w:pPr>
        <w:pStyle w:val="Odstavecseseznamem"/>
        <w:numPr>
          <w:ilvl w:val="0"/>
          <w:numId w:val="8"/>
        </w:numPr>
        <w:spacing w:before="120" w:line="280" w:lineRule="atLeast"/>
        <w:ind w:left="425" w:hanging="425"/>
        <w:jc w:val="both"/>
        <w:rPr>
          <w:rFonts w:cs="Arial"/>
          <w:szCs w:val="20"/>
        </w:rPr>
      </w:pPr>
      <w:r w:rsidRPr="00D71308">
        <w:rPr>
          <w:rFonts w:cs="Arial"/>
          <w:szCs w:val="20"/>
        </w:rPr>
        <w:t>Odstoupení od Smlouvy musí oprávněná smluvní strana spolu s důvodem odstoupení písemně oznámit povinné smluvní straně bez zbytečného odkladu poté, co s</w:t>
      </w:r>
      <w:r w:rsidRPr="004E5189">
        <w:rPr>
          <w:rFonts w:cs="Arial"/>
          <w:szCs w:val="20"/>
        </w:rPr>
        <w:t xml:space="preserve">e o důvodu dozvěděla, nejpozději do 20 pracovních dnů. </w:t>
      </w:r>
    </w:p>
    <w:p w14:paraId="00FAAE55" w14:textId="76078915" w:rsidR="003103EC" w:rsidRPr="00CB653D" w:rsidRDefault="003103EC" w:rsidP="00E67BD1">
      <w:pPr>
        <w:pStyle w:val="Odstavecseseznamem"/>
        <w:numPr>
          <w:ilvl w:val="0"/>
          <w:numId w:val="8"/>
        </w:numPr>
        <w:spacing w:before="120" w:line="280" w:lineRule="atLeast"/>
        <w:ind w:left="425" w:hanging="425"/>
        <w:jc w:val="both"/>
        <w:rPr>
          <w:rFonts w:cs="Arial"/>
          <w:szCs w:val="20"/>
        </w:rPr>
      </w:pPr>
      <w:r w:rsidRPr="00CB653D">
        <w:rPr>
          <w:rFonts w:cs="Arial"/>
          <w:szCs w:val="20"/>
        </w:rPr>
        <w:t>Kupující</w:t>
      </w:r>
      <w:r w:rsidR="00BD3432" w:rsidRPr="00CB653D">
        <w:rPr>
          <w:rFonts w:cs="Arial"/>
          <w:szCs w:val="20"/>
        </w:rPr>
        <w:t xml:space="preserve"> i prodávající</w:t>
      </w:r>
      <w:r w:rsidRPr="00CB653D">
        <w:rPr>
          <w:rFonts w:cs="Arial"/>
          <w:szCs w:val="20"/>
        </w:rPr>
        <w:t xml:space="preserve"> může dále předčasně vypovědět tuto smlouvu, a to za předpokladu, že </w:t>
      </w:r>
      <w:r w:rsidR="00BD3432" w:rsidRPr="00CB653D">
        <w:rPr>
          <w:rFonts w:cs="Arial"/>
          <w:szCs w:val="20"/>
        </w:rPr>
        <w:t xml:space="preserve">kupující, resp. prodávající </w:t>
      </w:r>
      <w:r w:rsidRPr="00CB653D">
        <w:rPr>
          <w:rFonts w:cs="Arial"/>
          <w:szCs w:val="20"/>
        </w:rPr>
        <w:t xml:space="preserve">odešle </w:t>
      </w:r>
      <w:proofErr w:type="gramStart"/>
      <w:r w:rsidRPr="00CB653D">
        <w:rPr>
          <w:rFonts w:cs="Arial"/>
          <w:szCs w:val="20"/>
        </w:rPr>
        <w:t>prodávajícímu</w:t>
      </w:r>
      <w:proofErr w:type="gramEnd"/>
      <w:r w:rsidR="00BD3432" w:rsidRPr="00CB653D">
        <w:rPr>
          <w:rFonts w:cs="Arial"/>
          <w:szCs w:val="20"/>
        </w:rPr>
        <w:t xml:space="preserve"> resp. kupujícímu</w:t>
      </w:r>
      <w:r w:rsidRPr="00CB653D">
        <w:rPr>
          <w:rFonts w:cs="Arial"/>
          <w:szCs w:val="20"/>
        </w:rPr>
        <w:t xml:space="preserve"> nejméně 6 měsíců před uplynutím 3 let trvání této smlouvy písemnou výpověď</w:t>
      </w:r>
      <w:r w:rsidR="004F6305" w:rsidRPr="00CB653D">
        <w:rPr>
          <w:rFonts w:cs="Arial"/>
          <w:szCs w:val="20"/>
        </w:rPr>
        <w:t xml:space="preserve"> i bez uvedení důvodu</w:t>
      </w:r>
      <w:r w:rsidRPr="00CB653D">
        <w:rPr>
          <w:rFonts w:cs="Arial"/>
          <w:szCs w:val="20"/>
        </w:rPr>
        <w:t xml:space="preserve">. Doba trvání této smlouvy v takovém případě skončí uplynutím 3 let jejího trvání. </w:t>
      </w:r>
    </w:p>
    <w:p w14:paraId="2BFEADC6" w14:textId="77777777" w:rsidR="003103EC" w:rsidRPr="006D0BD1" w:rsidRDefault="003103EC" w:rsidP="00E67BD1">
      <w:pPr>
        <w:pStyle w:val="Odstavecseseznamem"/>
        <w:numPr>
          <w:ilvl w:val="0"/>
          <w:numId w:val="8"/>
        </w:numPr>
        <w:spacing w:before="120" w:line="280" w:lineRule="atLeast"/>
        <w:ind w:left="425" w:hanging="425"/>
        <w:jc w:val="both"/>
        <w:rPr>
          <w:rFonts w:cs="Arial"/>
          <w:szCs w:val="20"/>
        </w:rPr>
      </w:pPr>
      <w:r w:rsidRPr="00CB653D">
        <w:rPr>
          <w:rFonts w:cs="Arial"/>
          <w:szCs w:val="20"/>
        </w:rPr>
        <w:t>Dojde-li v průběhu trvání této smlouvy ke změně požadavků na technické</w:t>
      </w:r>
      <w:r>
        <w:rPr>
          <w:rFonts w:cs="Arial"/>
          <w:szCs w:val="20"/>
        </w:rPr>
        <w:t xml:space="preserve"> parametry zboží vyplývající z použitelných právních předpisů, ke změně technických norem s ohledem na regulovaný předmět podnikání kupujícího v elektroenergetice</w:t>
      </w:r>
      <w:r w:rsidRPr="003F3830">
        <w:rPr>
          <w:rFonts w:cs="Arial"/>
          <w:szCs w:val="20"/>
        </w:rPr>
        <w:t xml:space="preserve">, </w:t>
      </w:r>
      <w:r>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w:t>
      </w:r>
      <w:r>
        <w:rPr>
          <w:rFonts w:cs="Arial"/>
          <w:szCs w:val="20"/>
        </w:rPr>
        <w:t xml:space="preserve">Kupující je oprávněn tuto smlouvu vypovědět také bez uvedení důvodu. </w:t>
      </w:r>
      <w:r w:rsidRPr="003F3830">
        <w:rPr>
          <w:rFonts w:cs="Arial"/>
          <w:szCs w:val="20"/>
        </w:rPr>
        <w:t xml:space="preserve">Výpovědní doba </w:t>
      </w:r>
      <w:r>
        <w:rPr>
          <w:rFonts w:cs="Arial"/>
          <w:szCs w:val="20"/>
        </w:rPr>
        <w:t>v případě výpovědi podle tohoto odstavce</w:t>
      </w:r>
      <w:r w:rsidRPr="003F3830">
        <w:rPr>
          <w:rFonts w:cs="Arial"/>
          <w:szCs w:val="20"/>
        </w:rPr>
        <w:t xml:space="preserve"> činí </w:t>
      </w:r>
      <w:r>
        <w:rPr>
          <w:rFonts w:cs="Arial"/>
          <w:szCs w:val="20"/>
        </w:rPr>
        <w:t>3</w:t>
      </w:r>
      <w:r w:rsidRPr="003F3830">
        <w:rPr>
          <w:rFonts w:cs="Arial"/>
          <w:szCs w:val="20"/>
        </w:rPr>
        <w:t xml:space="preserve"> měsíc</w:t>
      </w:r>
      <w:r>
        <w:rPr>
          <w:rFonts w:cs="Arial"/>
          <w:szCs w:val="20"/>
        </w:rPr>
        <w:t>e a počne běžet dnem doručení výpovědi prodávajícímu</w:t>
      </w:r>
      <w:r w:rsidRPr="003F3830">
        <w:rPr>
          <w:rFonts w:cs="Arial"/>
          <w:szCs w:val="20"/>
        </w:rPr>
        <w:t>.</w:t>
      </w:r>
    </w:p>
    <w:p w14:paraId="645D55ED" w14:textId="77777777" w:rsidR="003103EC" w:rsidRDefault="003103EC" w:rsidP="00E67BD1">
      <w:pPr>
        <w:pStyle w:val="Odstavecseseznamem"/>
        <w:numPr>
          <w:ilvl w:val="0"/>
          <w:numId w:val="8"/>
        </w:numPr>
        <w:spacing w:before="120" w:line="280" w:lineRule="atLeast"/>
        <w:ind w:left="425" w:hanging="425"/>
        <w:jc w:val="both"/>
        <w:rPr>
          <w:rFonts w:cs="Arial"/>
          <w:szCs w:val="20"/>
        </w:rPr>
      </w:pPr>
      <w:r>
        <w:rPr>
          <w:rFonts w:cs="Arial"/>
          <w:szCs w:val="20"/>
        </w:rPr>
        <w:t>I po ukončení doby trvání této smlouvy jakýmkoli způsobem a z jakéhokoli důvodu i nadále trvají práva a povinnosti smluvních stran z této smlouvy, které z povahy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6BB657FF" w14:textId="6C9F9B6F" w:rsidR="003103EC" w:rsidRPr="00EE0A56" w:rsidRDefault="003103EC" w:rsidP="00E67BD1">
      <w:pPr>
        <w:pStyle w:val="Odstavecseseznamem"/>
        <w:numPr>
          <w:ilvl w:val="0"/>
          <w:numId w:val="8"/>
        </w:numPr>
        <w:spacing w:before="120" w:line="280" w:lineRule="atLeast"/>
        <w:ind w:left="425" w:hanging="425"/>
        <w:jc w:val="both"/>
        <w:rPr>
          <w:rFonts w:cs="Arial"/>
          <w:szCs w:val="20"/>
        </w:rPr>
      </w:pPr>
      <w:r w:rsidRPr="00D71308">
        <w:t xml:space="preserve">V případě, že kupující odstoupí od smlouvy pro </w:t>
      </w:r>
      <w:r>
        <w:t xml:space="preserve">některé z </w:t>
      </w:r>
      <w:r w:rsidRPr="00D71308">
        <w:t xml:space="preserve">porušení smlouvy prodávajícím </w:t>
      </w:r>
      <w:r>
        <w:t>specifikované</w:t>
      </w:r>
      <w:r w:rsidRPr="00D71308">
        <w:t xml:space="preserve"> v čl. </w:t>
      </w:r>
      <w:r w:rsidRPr="00751D56">
        <w:t>VIII. odst. 3., 4. nebo 6.</w:t>
      </w:r>
      <w:r w:rsidRPr="00D71308">
        <w:t xml:space="preserve"> smlouvy, vyhrazuje si kupující v souladu s ust. § 100 odst. 2 ZZVZ ve spojení s ust. § 222 odst. 10 písm. a) ZZVZ použití </w:t>
      </w:r>
      <w:r>
        <w:t xml:space="preserve">oprávnění </w:t>
      </w:r>
      <w:r w:rsidRPr="00D71308">
        <w:t xml:space="preserve">uvedeného </w:t>
      </w:r>
      <w:r w:rsidRPr="00257867">
        <w:t>v čl. 1</w:t>
      </w:r>
      <w:r w:rsidR="00751D56" w:rsidRPr="00257867">
        <w:t>3</w:t>
      </w:r>
      <w:r w:rsidRPr="00257867">
        <w:t> zadávací dokumentace, a to obrátit se s žádostí o uzavření smlouvy na dodavatele, který se</w:t>
      </w:r>
      <w:r w:rsidRPr="00D71308">
        <w:t xml:space="preserve"> umístil v hodnocení nabídek jako druhý v pořadí. Tento dodavatel bude zadavateli povinen doložit ve lhůtě 30 kalendářních dní od doručení žádosti o uzavření smlouvy dokumenty prokazující, že dodavatel stále splňuje zadavatelem požadované kvalifikační předpoklady a další podmínky pro plnění předmětu zakázky. Pokud takto vyzvaný dodavatel uzavřít smlouvu odmítne či nesplní podmínky uvedené v tomto článku smlouvy, může se za stejných podmínek kupující obrátit na dodavatele, který se umístil jako další v pořadí. </w:t>
      </w:r>
      <w:r w:rsidRPr="00EE0A56">
        <w:rPr>
          <w:rFonts w:cs="Arial"/>
          <w:szCs w:val="20"/>
        </w:rPr>
        <w:t>Tento postup může zadavatel v případě neuzavření smlouvy</w:t>
      </w:r>
      <w:r>
        <w:rPr>
          <w:rFonts w:cs="Arial"/>
          <w:szCs w:val="20"/>
        </w:rPr>
        <w:t xml:space="preserve"> opakovat</w:t>
      </w:r>
      <w:r w:rsidRPr="00EE0A56">
        <w:rPr>
          <w:rFonts w:cs="Arial"/>
          <w:szCs w:val="20"/>
        </w:rPr>
        <w:t xml:space="preserve">, </w:t>
      </w:r>
      <w:r w:rsidRPr="00D71308">
        <w:t xml:space="preserve">a to až do oslovení dodavatele, který se v hodnocení nabídek </w:t>
      </w:r>
      <w:r w:rsidRPr="00D71308">
        <w:lastRenderedPageBreak/>
        <w:t xml:space="preserve">v rámci tohoto zadávacího řízení umístil jako poslední v pořadí. </w:t>
      </w:r>
      <w:r>
        <w:t>Nová smlouva s takto osloveným dodavatelem pak bude uzavřena za podmínek, které tento dodavatel nabídnul v původním zadávacím řízení</w:t>
      </w:r>
      <w:r w:rsidRPr="00D71308">
        <w:t xml:space="preserve">.  </w:t>
      </w:r>
    </w:p>
    <w:p w14:paraId="4D5AD390" w14:textId="77777777" w:rsidR="003103EC" w:rsidRDefault="003103EC" w:rsidP="003103EC">
      <w:pPr>
        <w:spacing w:line="280" w:lineRule="atLeast"/>
        <w:jc w:val="both"/>
        <w:rPr>
          <w:rFonts w:cs="Arial"/>
          <w:szCs w:val="20"/>
        </w:rPr>
      </w:pPr>
    </w:p>
    <w:p w14:paraId="5FFB9A13" w14:textId="77777777" w:rsidR="004829F0" w:rsidRPr="00DA2C52" w:rsidRDefault="004829F0" w:rsidP="00060B31">
      <w:pPr>
        <w:spacing w:line="280" w:lineRule="atLeast"/>
        <w:ind w:left="340"/>
        <w:jc w:val="both"/>
        <w:rPr>
          <w:rFonts w:cs="Arial"/>
          <w:szCs w:val="20"/>
        </w:rPr>
      </w:pPr>
    </w:p>
    <w:p w14:paraId="5FFB9A14" w14:textId="11D5C960" w:rsidR="00327D7B" w:rsidRPr="00DA2C52" w:rsidRDefault="003E3586" w:rsidP="00060B31">
      <w:pPr>
        <w:spacing w:line="280" w:lineRule="atLeast"/>
        <w:jc w:val="center"/>
        <w:rPr>
          <w:rFonts w:cs="Arial"/>
          <w:b/>
          <w:szCs w:val="20"/>
        </w:rPr>
      </w:pPr>
      <w:r>
        <w:rPr>
          <w:rFonts w:cs="Arial"/>
          <w:b/>
          <w:szCs w:val="20"/>
        </w:rPr>
        <w:t>IX</w:t>
      </w:r>
      <w:r w:rsidR="00327D7B" w:rsidRPr="00DA2C52">
        <w:rPr>
          <w:rFonts w:cs="Arial"/>
          <w:b/>
          <w:szCs w:val="20"/>
        </w:rPr>
        <w:t>.</w:t>
      </w:r>
    </w:p>
    <w:p w14:paraId="5FFB9A15" w14:textId="77777777" w:rsidR="00D80B3A" w:rsidRDefault="00D80B3A" w:rsidP="00060B31">
      <w:pPr>
        <w:spacing w:line="280" w:lineRule="atLeast"/>
        <w:jc w:val="center"/>
        <w:rPr>
          <w:rFonts w:cs="Arial"/>
          <w:b/>
          <w:szCs w:val="20"/>
        </w:rPr>
      </w:pPr>
      <w:r>
        <w:rPr>
          <w:rFonts w:cs="Arial"/>
          <w:b/>
          <w:szCs w:val="20"/>
        </w:rPr>
        <w:t>Náhrada újmy, vyšší moc</w:t>
      </w:r>
    </w:p>
    <w:p w14:paraId="5FFB9A16" w14:textId="77777777" w:rsidR="00D80B3A" w:rsidRDefault="00D80B3A" w:rsidP="00060B31">
      <w:pPr>
        <w:spacing w:line="280" w:lineRule="atLeast"/>
        <w:jc w:val="center"/>
        <w:rPr>
          <w:rFonts w:cs="Arial"/>
          <w:b/>
          <w:szCs w:val="20"/>
        </w:rPr>
      </w:pPr>
    </w:p>
    <w:p w14:paraId="3FDF2F20" w14:textId="77777777" w:rsidR="00BF4E2D" w:rsidRPr="005F1556" w:rsidRDefault="00BF4E2D" w:rsidP="00E67BD1">
      <w:pPr>
        <w:numPr>
          <w:ilvl w:val="0"/>
          <w:numId w:val="14"/>
        </w:numPr>
        <w:spacing w:after="120" w:line="280" w:lineRule="atLeast"/>
        <w:jc w:val="both"/>
        <w:rPr>
          <w:rFonts w:cs="Arial"/>
          <w:b/>
          <w:szCs w:val="20"/>
        </w:rPr>
      </w:pPr>
      <w:r w:rsidRPr="005F1556">
        <w:rPr>
          <w:rFonts w:cs="Arial"/>
          <w:szCs w:val="20"/>
        </w:rPr>
        <w:t xml:space="preserve">Náhrada újmy se řídí § 2894 a násl. </w:t>
      </w:r>
      <w:r w:rsidRPr="005F1556">
        <w:rPr>
          <w:rFonts w:cs="Arial"/>
        </w:rPr>
        <w:t>občanského zákoníku</w:t>
      </w:r>
      <w:r w:rsidRPr="005F1556">
        <w:rPr>
          <w:rFonts w:cs="Arial"/>
          <w:szCs w:val="20"/>
        </w:rPr>
        <w:t xml:space="preserve">. Smluvní strany tímto výslovně sjednávají povinnost náhrady nemajetkové újmy (např. poškození dobrého jména). </w:t>
      </w:r>
      <w:r w:rsidRPr="005F1556">
        <w:t xml:space="preserve">Smluvní strany vzhledem ke všem relevantním okolnostem, s vynaložením veškeré odborné péče, při zvážení povahy plnění a rozsahu rizik, mají v době uzavření této smlouvy důvodně za to, že škodu, která by mohla vzniknout jako důsledek porušení veškerých povinností jednotlivého prodávajícího, které vyplývají z této smlouvy, lze v souhrnu předvídat v součtu všech celkových cen všech položek zboží dle </w:t>
      </w:r>
      <w:r w:rsidRPr="00012CFE">
        <w:rPr>
          <w:u w:val="single"/>
        </w:rPr>
        <w:t>přílohy 1</w:t>
      </w:r>
      <w:r w:rsidRPr="005F1556">
        <w:t>. Nároky na náhradu škody převyšující tuto hranici jsou vyloučeny. Shora uvedený limit se však nevztahuje na škody způsobené úmyslně či trestným činem, na škody na zdraví či životě, a na případy, ve kterých zákon stanoví, že rozsah náhrady škody omezit nelze. Strany sjednávají, že se nahrazuje skutečná škoda, nikoli však ušlý zisk.</w:t>
      </w:r>
    </w:p>
    <w:p w14:paraId="701FC0B4" w14:textId="77777777" w:rsidR="00BF4E2D" w:rsidRPr="005F1556" w:rsidRDefault="00BF4E2D" w:rsidP="00E67BD1">
      <w:pPr>
        <w:numPr>
          <w:ilvl w:val="0"/>
          <w:numId w:val="3"/>
        </w:numPr>
        <w:spacing w:line="280" w:lineRule="atLeast"/>
        <w:jc w:val="both"/>
        <w:rPr>
          <w:rFonts w:cs="Arial"/>
          <w:b/>
          <w:szCs w:val="20"/>
        </w:rPr>
      </w:pPr>
      <w:r w:rsidRPr="005F1556">
        <w:rPr>
          <w:rFonts w:cs="Arial"/>
          <w:szCs w:val="20"/>
        </w:rPr>
        <w:t>Smluvní strany se zavazují přijmout všechna jim dostupná opatření k tomu, aby se předešlo vzniku újmy a aby případně vzniklá újma byla co nejmenšího rozsahu.</w:t>
      </w:r>
    </w:p>
    <w:p w14:paraId="0D30B0AE" w14:textId="77777777" w:rsidR="00BF4E2D" w:rsidRPr="005F1556" w:rsidRDefault="00BF4E2D" w:rsidP="00BF4E2D">
      <w:pPr>
        <w:pStyle w:val="Odstavecseseznamem"/>
        <w:rPr>
          <w:rFonts w:cs="Arial"/>
          <w:b/>
          <w:szCs w:val="20"/>
        </w:rPr>
      </w:pPr>
    </w:p>
    <w:p w14:paraId="1FF6BD48" w14:textId="77777777" w:rsidR="00BF4E2D" w:rsidRPr="005F1556" w:rsidRDefault="00BF4E2D" w:rsidP="00E67BD1">
      <w:pPr>
        <w:numPr>
          <w:ilvl w:val="0"/>
          <w:numId w:val="3"/>
        </w:numPr>
        <w:spacing w:line="280" w:lineRule="atLeast"/>
        <w:jc w:val="both"/>
        <w:rPr>
          <w:rFonts w:cs="Arial"/>
          <w:b/>
          <w:szCs w:val="20"/>
        </w:rPr>
      </w:pPr>
      <w:r w:rsidRPr="005F1556">
        <w:rPr>
          <w:rFonts w:cs="Arial"/>
          <w:szCs w:val="20"/>
        </w:rPr>
        <w:t>Smluvní strana, která porušuje svou povinnost nebo která s přihlédnutím ke všem okolnostem má vědět, že poruší svou povinnost uloženou touto smlouvou nebo právními předpisy, má-li nebo může-li mít plnění této povinnosti vliv na plnění povinností této smluvní strany dle této smlouvy, je povinna oznámit písemně druhé smluvní straně povahu překážky, která jí brání nebo bude bránit v plnění jejích povinností dle této smlouvy, informace o předpokládané délce trvání překážky a o jejích důsledcích pro plnění povinností smluvních stran dle této smlouvy.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 Toto sdělení nemá vliv na odpovědnost příslušné smluvní strany za porušení její povinnosti. Stejným způsobem pak musí být druhá strana obeznámena o ukončení okolností bránících splnění povinností vyplývajících z této smlouvy.</w:t>
      </w:r>
    </w:p>
    <w:p w14:paraId="57C8443A" w14:textId="77777777" w:rsidR="00BF4E2D" w:rsidRPr="005F1556" w:rsidRDefault="00BF4E2D" w:rsidP="00BF4E2D">
      <w:pPr>
        <w:rPr>
          <w:rFonts w:cs="Arial"/>
          <w:b/>
          <w:szCs w:val="20"/>
        </w:rPr>
      </w:pPr>
    </w:p>
    <w:p w14:paraId="38EE5371" w14:textId="77777777" w:rsidR="00BF4E2D" w:rsidRPr="00D71308" w:rsidRDefault="00BF4E2D" w:rsidP="00E67BD1">
      <w:pPr>
        <w:numPr>
          <w:ilvl w:val="0"/>
          <w:numId w:val="3"/>
        </w:numPr>
        <w:spacing w:line="280" w:lineRule="atLeast"/>
        <w:jc w:val="both"/>
        <w:rPr>
          <w:rFonts w:cs="Arial"/>
          <w:b/>
          <w:szCs w:val="20"/>
        </w:rPr>
      </w:pPr>
      <w:r w:rsidRPr="00D71308">
        <w:rPr>
          <w:rFonts w:cs="Arial"/>
          <w:szCs w:val="20"/>
        </w:rPr>
        <w:t>Neoznámí-li smluvní strana druhé smluvní straně včas skutečnosti, které jí dle této smlouvy má sdělovat, nahradí jí veškerou újmu, která druhé smluvní straně takovým opomenutím vznikne.</w:t>
      </w:r>
    </w:p>
    <w:p w14:paraId="2A03DEE2" w14:textId="77777777" w:rsidR="00BF4E2D" w:rsidRPr="00D71308" w:rsidRDefault="00BF4E2D" w:rsidP="00BF4E2D">
      <w:pPr>
        <w:spacing w:line="280" w:lineRule="atLeast"/>
        <w:ind w:left="340"/>
        <w:jc w:val="both"/>
        <w:rPr>
          <w:rFonts w:cs="Arial"/>
          <w:b/>
          <w:szCs w:val="20"/>
        </w:rPr>
      </w:pPr>
    </w:p>
    <w:p w14:paraId="718A4CDB" w14:textId="77777777" w:rsidR="00BF4E2D" w:rsidRPr="005F1556" w:rsidRDefault="00BF4E2D" w:rsidP="00E67BD1">
      <w:pPr>
        <w:numPr>
          <w:ilvl w:val="0"/>
          <w:numId w:val="3"/>
        </w:numPr>
        <w:spacing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61B355B5" w14:textId="77777777" w:rsidR="00BF4E2D" w:rsidRDefault="00BF4E2D" w:rsidP="00BF4E2D">
      <w:pPr>
        <w:pStyle w:val="Odstavecseseznamem"/>
        <w:rPr>
          <w:rFonts w:cs="Arial"/>
          <w:b/>
          <w:szCs w:val="20"/>
        </w:rPr>
      </w:pPr>
    </w:p>
    <w:p w14:paraId="37EBED2D" w14:textId="77777777" w:rsidR="00BF4E2D" w:rsidRPr="006344D7" w:rsidRDefault="00BF4E2D" w:rsidP="00E67BD1">
      <w:pPr>
        <w:numPr>
          <w:ilvl w:val="0"/>
          <w:numId w:val="3"/>
        </w:numPr>
        <w:spacing w:line="280" w:lineRule="atLeast"/>
        <w:jc w:val="both"/>
        <w:rPr>
          <w:rFonts w:cs="Arial"/>
          <w:b/>
          <w:szCs w:val="20"/>
        </w:rPr>
      </w:pPr>
      <w:r w:rsidRPr="00D71308">
        <w:rPr>
          <w:rFonts w:cs="Arial"/>
          <w:szCs w:val="20"/>
        </w:rPr>
        <w:t xml:space="preserve">V případě, že orgány celní správy shledají v Intrastatu nesrovnalosti v údajích vykázaných prodávajícím s údaji </w:t>
      </w:r>
      <w:r w:rsidRPr="006344D7">
        <w:rPr>
          <w:rFonts w:cs="Arial"/>
          <w:szCs w:val="20"/>
        </w:rPr>
        <w:t>vykázanými kupujícím, odpovídá prodávající kupujícímu za újmu, která může kupujícímu vzniknout (např. penalizace kupujícího).</w:t>
      </w:r>
    </w:p>
    <w:p w14:paraId="70F6AAD1" w14:textId="77777777" w:rsidR="00BF4E2D" w:rsidRPr="006344D7" w:rsidRDefault="00BF4E2D" w:rsidP="00BF4E2D">
      <w:pPr>
        <w:pStyle w:val="Odstavecseseznamem"/>
        <w:rPr>
          <w:rFonts w:cs="Arial"/>
          <w:b/>
          <w:szCs w:val="20"/>
        </w:rPr>
      </w:pPr>
    </w:p>
    <w:p w14:paraId="4203FB1A" w14:textId="77777777" w:rsidR="00BF4E2D" w:rsidRPr="00CC6F7A" w:rsidRDefault="00BF4E2D" w:rsidP="00E67BD1">
      <w:pPr>
        <w:pStyle w:val="Bezmezer"/>
        <w:numPr>
          <w:ilvl w:val="0"/>
          <w:numId w:val="3"/>
        </w:numPr>
        <w:spacing w:after="120" w:line="280" w:lineRule="atLeast"/>
        <w:jc w:val="both"/>
        <w:rPr>
          <w:rFonts w:ascii="Arial" w:eastAsia="Times New Roman" w:hAnsi="Arial" w:cs="Arial"/>
          <w:sz w:val="20"/>
          <w:szCs w:val="20"/>
          <w:lang w:eastAsia="cs-CZ"/>
        </w:rPr>
      </w:pPr>
      <w:r w:rsidRPr="00CC6F7A">
        <w:rPr>
          <w:rFonts w:ascii="Arial" w:eastAsia="Times New Roman" w:hAnsi="Arial" w:cs="Arial"/>
          <w:sz w:val="20"/>
          <w:szCs w:val="20"/>
          <w:lang w:eastAsia="cs-CZ"/>
        </w:rPr>
        <w:t>Smluvní strany jsou částečně nebo úplně osvobozeny od svých závazků vyplývající z této smlouvy v případě, kdy po jejím uzavření nastanou mimořádné nepředvídatelné a nepřekonatelné překážky, které dočasně nebo trvale zabrání smluvní straně v plnění její smluvní povinnosti.</w:t>
      </w:r>
    </w:p>
    <w:p w14:paraId="2DC4F2EE" w14:textId="77777777" w:rsidR="00BF4E2D" w:rsidRPr="00CC6F7A" w:rsidRDefault="00BF4E2D" w:rsidP="00E67BD1">
      <w:pPr>
        <w:pStyle w:val="Bezmezer"/>
        <w:numPr>
          <w:ilvl w:val="0"/>
          <w:numId w:val="3"/>
        </w:numPr>
        <w:spacing w:after="120" w:line="280" w:lineRule="atLeast"/>
        <w:jc w:val="both"/>
        <w:rPr>
          <w:rFonts w:ascii="Arial" w:eastAsia="Times New Roman" w:hAnsi="Arial" w:cs="Arial"/>
          <w:sz w:val="20"/>
          <w:szCs w:val="20"/>
          <w:lang w:eastAsia="cs-CZ"/>
        </w:rPr>
      </w:pPr>
      <w:r w:rsidRPr="00CC6F7A">
        <w:rPr>
          <w:rFonts w:ascii="Arial" w:eastAsia="Times New Roman" w:hAnsi="Arial" w:cs="Arial"/>
          <w:sz w:val="20"/>
          <w:szCs w:val="20"/>
          <w:lang w:eastAsia="cs-CZ"/>
        </w:rPr>
        <w:t xml:space="preserve">Smluvní strana postižená těmito překážkami bude nejpozději do čtrnácti dnů informovat co nejrychlejším způsobem druhou stranu o započetí a ukončení vyšší moci a zároveň je povinna </w:t>
      </w:r>
      <w:r w:rsidRPr="00CC6F7A">
        <w:rPr>
          <w:rFonts w:ascii="Arial" w:eastAsia="Times New Roman" w:hAnsi="Arial" w:cs="Arial"/>
          <w:sz w:val="20"/>
          <w:szCs w:val="20"/>
          <w:lang w:eastAsia="cs-CZ"/>
        </w:rPr>
        <w:lastRenderedPageBreak/>
        <w:t>předložit oprávněným úřadem ověřený doklad o jejím výskytu. Druhá smluvní strana, která není těmito překážkami postižena, má právo buď určit protistraně náhradní termín k plnění, nebo od smlouvy, bez jakýchkoliv dopadů vůči sobě odstoupit.</w:t>
      </w:r>
    </w:p>
    <w:p w14:paraId="5FFB9A20" w14:textId="49D08693" w:rsidR="00381AD5" w:rsidRDefault="00381AD5" w:rsidP="00381AD5">
      <w:pPr>
        <w:pStyle w:val="Odstavecseseznamem"/>
        <w:rPr>
          <w:rFonts w:cs="Arial"/>
          <w:b/>
          <w:szCs w:val="20"/>
        </w:rPr>
      </w:pPr>
    </w:p>
    <w:p w14:paraId="03902911" w14:textId="77777777" w:rsidR="00BF4E2D" w:rsidRDefault="00BF4E2D" w:rsidP="00BF4E2D">
      <w:pPr>
        <w:spacing w:line="280" w:lineRule="atLeast"/>
        <w:jc w:val="center"/>
        <w:rPr>
          <w:rFonts w:cs="Arial"/>
          <w:b/>
          <w:bCs/>
          <w:szCs w:val="20"/>
        </w:rPr>
      </w:pPr>
      <w:r>
        <w:rPr>
          <w:b/>
          <w:bCs/>
        </w:rPr>
        <w:t>X.</w:t>
      </w:r>
    </w:p>
    <w:p w14:paraId="4C84106C" w14:textId="77777777" w:rsidR="00BF4E2D" w:rsidRDefault="00BF4E2D" w:rsidP="00BF4E2D">
      <w:pPr>
        <w:spacing w:after="200" w:line="280" w:lineRule="atLeast"/>
        <w:jc w:val="center"/>
        <w:rPr>
          <w:rFonts w:ascii="Calibri" w:hAnsi="Calibri" w:cs="Calibri"/>
          <w:b/>
          <w:bCs/>
          <w:sz w:val="22"/>
          <w:szCs w:val="22"/>
          <w:lang w:eastAsia="en-US"/>
        </w:rPr>
      </w:pPr>
      <w:r>
        <w:rPr>
          <w:b/>
          <w:bCs/>
        </w:rPr>
        <w:t>Ochrana osobních údajů</w:t>
      </w:r>
    </w:p>
    <w:p w14:paraId="0176CF43" w14:textId="77777777" w:rsidR="00BF4E2D" w:rsidRPr="00CF040D" w:rsidRDefault="00BF4E2D" w:rsidP="00E67BD1">
      <w:pPr>
        <w:pStyle w:val="Nzev"/>
        <w:numPr>
          <w:ilvl w:val="0"/>
          <w:numId w:val="15"/>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bookmarkStart w:id="7" w:name="_Hlk515442326"/>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45F9F084" w14:textId="77777777" w:rsidR="00BF4E2D" w:rsidRPr="00CF040D" w:rsidRDefault="00BF4E2D" w:rsidP="00E67BD1">
      <w:pPr>
        <w:pStyle w:val="Nzev"/>
        <w:numPr>
          <w:ilvl w:val="0"/>
          <w:numId w:val="15"/>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208CD41E" w14:textId="77777777" w:rsidR="00BF4E2D" w:rsidRPr="00CF040D" w:rsidRDefault="00BF4E2D" w:rsidP="00E67BD1">
      <w:pPr>
        <w:pStyle w:val="Nzev"/>
        <w:numPr>
          <w:ilvl w:val="0"/>
          <w:numId w:val="15"/>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55B251DF" w14:textId="77777777" w:rsidR="00BF4E2D" w:rsidRDefault="00BF4E2D" w:rsidP="00E67BD1">
      <w:pPr>
        <w:pStyle w:val="Odstavecseseznamem"/>
        <w:numPr>
          <w:ilvl w:val="0"/>
          <w:numId w:val="15"/>
        </w:numPr>
        <w:spacing w:line="280" w:lineRule="atLeast"/>
        <w:contextualSpacing/>
        <w:jc w:val="both"/>
        <w:rPr>
          <w:rFonts w:cs="Arial"/>
          <w:color w:val="1E1E1E"/>
          <w:szCs w:val="20"/>
        </w:rPr>
      </w:pPr>
      <w:r>
        <w:rPr>
          <w:color w:val="1E1E1E"/>
        </w:rPr>
        <w:t xml:space="preserve">Další informace o zpracování osobních údajů jsou trvale dostupné na </w:t>
      </w:r>
      <w:hyperlink r:id="rId15" w:history="1">
        <w:r w:rsidRPr="00AB38E8">
          <w:rPr>
            <w:rStyle w:val="Hypertextovodkaz"/>
          </w:rPr>
          <w:t>www.egd.cz</w:t>
        </w:r>
      </w:hyperlink>
      <w:r>
        <w:rPr>
          <w:color w:val="1E1E1E"/>
        </w:rPr>
        <w:t xml:space="preserve"> v sekci Ochrana osobních údajů.</w:t>
      </w:r>
      <w:bookmarkEnd w:id="7"/>
    </w:p>
    <w:p w14:paraId="5FC78041" w14:textId="77777777" w:rsidR="00BF4E2D" w:rsidRDefault="00BF4E2D" w:rsidP="00381AD5">
      <w:pPr>
        <w:pStyle w:val="Odstavecseseznamem"/>
        <w:rPr>
          <w:rFonts w:cs="Arial"/>
          <w:b/>
          <w:szCs w:val="20"/>
        </w:rPr>
      </w:pPr>
    </w:p>
    <w:p w14:paraId="5FFB9A21" w14:textId="46E34019" w:rsidR="00D80B3A" w:rsidRDefault="00D80B3A" w:rsidP="00060B31">
      <w:pPr>
        <w:spacing w:line="280" w:lineRule="atLeast"/>
        <w:jc w:val="center"/>
        <w:rPr>
          <w:rFonts w:cs="Arial"/>
          <w:b/>
          <w:szCs w:val="20"/>
        </w:rPr>
      </w:pPr>
    </w:p>
    <w:p w14:paraId="171EDE52" w14:textId="025F5C01" w:rsidR="002D5633" w:rsidRDefault="002D5633" w:rsidP="00060B31">
      <w:pPr>
        <w:spacing w:line="280" w:lineRule="atLeast"/>
        <w:jc w:val="center"/>
        <w:rPr>
          <w:rFonts w:cs="Arial"/>
          <w:b/>
          <w:szCs w:val="20"/>
        </w:rPr>
      </w:pPr>
      <w:r>
        <w:rPr>
          <w:rFonts w:cs="Arial"/>
          <w:b/>
          <w:szCs w:val="20"/>
        </w:rPr>
        <w:t>XI.</w:t>
      </w:r>
    </w:p>
    <w:p w14:paraId="1F5949D0" w14:textId="7CF5EB65" w:rsidR="002D5633" w:rsidRDefault="002D5633" w:rsidP="00060B31">
      <w:pPr>
        <w:spacing w:line="280" w:lineRule="atLeast"/>
        <w:jc w:val="center"/>
        <w:rPr>
          <w:rFonts w:cs="Arial"/>
          <w:b/>
          <w:szCs w:val="20"/>
        </w:rPr>
      </w:pPr>
      <w:r>
        <w:rPr>
          <w:rFonts w:cs="Arial"/>
          <w:b/>
          <w:szCs w:val="20"/>
        </w:rPr>
        <w:t>Povinnosti související se spolufinancováním projektu</w:t>
      </w:r>
    </w:p>
    <w:p w14:paraId="0154857F" w14:textId="2291F9BC" w:rsidR="002D5633" w:rsidRDefault="002D5633" w:rsidP="00060B31">
      <w:pPr>
        <w:spacing w:line="280" w:lineRule="atLeast"/>
        <w:jc w:val="center"/>
        <w:rPr>
          <w:rFonts w:cs="Arial"/>
          <w:b/>
          <w:szCs w:val="20"/>
        </w:rPr>
      </w:pPr>
    </w:p>
    <w:p w14:paraId="4E513BDE" w14:textId="77777777" w:rsidR="002D5633" w:rsidRPr="004D327D" w:rsidRDefault="002D5633" w:rsidP="002D5633">
      <w:pPr>
        <w:numPr>
          <w:ilvl w:val="0"/>
          <w:numId w:val="22"/>
        </w:numPr>
        <w:spacing w:before="120" w:after="120" w:line="280" w:lineRule="atLeast"/>
        <w:jc w:val="both"/>
        <w:rPr>
          <w:color w:val="1E1E1E"/>
        </w:rPr>
      </w:pPr>
      <w:r w:rsidRPr="002E72E1">
        <w:rPr>
          <w:color w:val="1E1E1E"/>
        </w:rPr>
        <w:t>Prodávající bere na vědomí, že kupující hodlá na úhradu kupní ceny dle této smlouvy, tj. na úhradu kupní ceny předmětu veřejné zakázky, využít též veřejné prostředky, zejména pak finanční prostředky Evropské unie, k čemuž kupující uzavřel s Výkonnou agenturou pro inovace a sítě</w:t>
      </w:r>
      <w:r w:rsidRPr="00707E7B">
        <w:rPr>
          <w:rFonts w:eastAsiaTheme="minorHAnsi" w:cs="Arial"/>
          <w:color w:val="1E1E1E"/>
          <w:szCs w:val="20"/>
          <w:lang w:eastAsia="en-US"/>
        </w:rPr>
        <w:t xml:space="preserve"> („</w:t>
      </w:r>
      <w:r w:rsidRPr="00707E7B">
        <w:rPr>
          <w:rFonts w:eastAsiaTheme="minorHAnsi" w:cs="Arial"/>
          <w:b/>
          <w:color w:val="1E1E1E"/>
          <w:szCs w:val="20"/>
          <w:lang w:eastAsia="en-US"/>
        </w:rPr>
        <w:t>Agentura</w:t>
      </w:r>
      <w:r w:rsidRPr="00707E7B">
        <w:rPr>
          <w:rFonts w:eastAsiaTheme="minorHAnsi" w:cs="Arial"/>
          <w:color w:val="1E1E1E"/>
          <w:szCs w:val="20"/>
          <w:lang w:eastAsia="en-US"/>
        </w:rPr>
        <w:t xml:space="preserve">“) </w:t>
      </w:r>
      <w:r w:rsidRPr="004D327D">
        <w:rPr>
          <w:color w:val="1E1E1E"/>
        </w:rPr>
        <w:t>grantovou smlouvu</w:t>
      </w:r>
      <w:r w:rsidRPr="00707E7B">
        <w:rPr>
          <w:rFonts w:eastAsiaTheme="minorHAnsi" w:cs="Arial"/>
          <w:color w:val="1E1E1E"/>
          <w:szCs w:val="20"/>
          <w:lang w:eastAsia="en-US"/>
        </w:rPr>
        <w:t xml:space="preserve"> INEA/CEF/ENER/M2018/1749672 („</w:t>
      </w:r>
      <w:r w:rsidRPr="00707E7B">
        <w:rPr>
          <w:rFonts w:eastAsiaTheme="minorHAnsi" w:cs="Arial"/>
          <w:b/>
          <w:color w:val="1E1E1E"/>
          <w:szCs w:val="20"/>
          <w:lang w:eastAsia="en-US"/>
        </w:rPr>
        <w:t>Grantová smlouva</w:t>
      </w:r>
      <w:r w:rsidRPr="00707E7B">
        <w:rPr>
          <w:rFonts w:eastAsiaTheme="minorHAnsi" w:cs="Arial"/>
          <w:color w:val="1E1E1E"/>
          <w:szCs w:val="20"/>
          <w:lang w:eastAsia="en-US"/>
        </w:rPr>
        <w:t xml:space="preserve">“). </w:t>
      </w:r>
      <w:r w:rsidRPr="004D327D">
        <w:rPr>
          <w:color w:val="1E1E1E"/>
        </w:rPr>
        <w:t xml:space="preserve">Předmětem Grantové smlouvy je za podmínek v ní stanovených spolufinancování projektu s názvem „ACON Smart Grids“ </w:t>
      </w:r>
      <w:r w:rsidRPr="004D327D">
        <w:rPr>
          <w:b/>
          <w:bCs/>
          <w:color w:val="1E1E1E"/>
        </w:rPr>
        <w:t>(„Projekt“</w:t>
      </w:r>
      <w:r w:rsidRPr="004D327D">
        <w:rPr>
          <w:color w:val="1E1E1E"/>
        </w:rPr>
        <w:t>), jehož je předmět plnění této smlouvy součástí.</w:t>
      </w:r>
    </w:p>
    <w:p w14:paraId="1D728925" w14:textId="77777777" w:rsidR="002D5633" w:rsidRPr="00707E7B" w:rsidRDefault="002D5633" w:rsidP="002D5633">
      <w:pPr>
        <w:ind w:left="340"/>
        <w:jc w:val="both"/>
        <w:rPr>
          <w:rFonts w:eastAsiaTheme="minorHAnsi" w:cs="Arial"/>
          <w:color w:val="1E1E1E"/>
          <w:szCs w:val="20"/>
          <w:lang w:eastAsia="en-US"/>
        </w:rPr>
      </w:pPr>
    </w:p>
    <w:p w14:paraId="4E040D95" w14:textId="77777777" w:rsidR="002D5633" w:rsidRDefault="002D5633" w:rsidP="002D5633">
      <w:pPr>
        <w:numPr>
          <w:ilvl w:val="0"/>
          <w:numId w:val="22"/>
        </w:numPr>
        <w:spacing w:before="120" w:after="120" w:line="280" w:lineRule="atLeast"/>
        <w:jc w:val="both"/>
        <w:rPr>
          <w:rFonts w:eastAsiaTheme="minorHAnsi" w:cs="Arial"/>
          <w:color w:val="1E1E1E"/>
          <w:szCs w:val="20"/>
          <w:lang w:eastAsia="en-US"/>
        </w:rPr>
      </w:pPr>
      <w:r w:rsidRPr="00707E7B">
        <w:rPr>
          <w:rFonts w:eastAsiaTheme="minorHAnsi" w:cs="Arial"/>
          <w:color w:val="1E1E1E"/>
          <w:szCs w:val="20"/>
          <w:lang w:eastAsia="en-US"/>
        </w:rPr>
        <w:t>Prodávající je povinen spolupůsobit při výkonu finanční kontroly a umožní Agentuře, Evropské komisi, Evropskému úřadu pro boj proti podvodům (OLAF), Evropskému účetnímu dvoru</w:t>
      </w:r>
      <w:r>
        <w:rPr>
          <w:rFonts w:eastAsiaTheme="minorHAnsi" w:cs="Arial"/>
          <w:color w:val="1E1E1E"/>
          <w:szCs w:val="20"/>
          <w:lang w:eastAsia="en-US"/>
        </w:rPr>
        <w:br/>
      </w:r>
      <w:r w:rsidRPr="00707E7B">
        <w:rPr>
          <w:rFonts w:eastAsiaTheme="minorHAnsi" w:cs="Arial"/>
          <w:color w:val="1E1E1E"/>
          <w:szCs w:val="20"/>
          <w:lang w:eastAsia="en-US"/>
        </w:rPr>
        <w:t>a auditnímu orgánu přístup do objektů a na pozemky a umožní provést kontrolu dokladů souvisejících s plněním předmětu zadávacího řízení včetně dokladů souvisejících s příslušným zadávacím řízením, jejichž výsledkem je uzavření smlouvy na základě zadávacího řízení.</w:t>
      </w:r>
    </w:p>
    <w:p w14:paraId="0C89EF5D" w14:textId="77777777" w:rsidR="002D5633" w:rsidRDefault="002D5633" w:rsidP="002D5633">
      <w:pPr>
        <w:numPr>
          <w:ilvl w:val="0"/>
          <w:numId w:val="22"/>
        </w:numPr>
        <w:spacing w:before="120" w:after="120" w:line="280" w:lineRule="atLeast"/>
        <w:jc w:val="both"/>
        <w:rPr>
          <w:rFonts w:eastAsiaTheme="minorHAnsi" w:cs="Arial"/>
          <w:color w:val="1E1E1E"/>
          <w:szCs w:val="20"/>
          <w:lang w:eastAsia="en-US"/>
        </w:rPr>
      </w:pPr>
      <w:r w:rsidRPr="00707E7B">
        <w:rPr>
          <w:rFonts w:eastAsiaTheme="minorHAnsi" w:cs="Arial"/>
          <w:color w:val="1E1E1E"/>
          <w:szCs w:val="20"/>
          <w:lang w:eastAsia="en-US"/>
        </w:rPr>
        <w:t>Prodávající tímto prohlašuje, že nemá a ani uzavřením smlouvy nebude uplatňovat vůči Agentuře podle Grantové smlouvy žádná práva.</w:t>
      </w:r>
    </w:p>
    <w:p w14:paraId="22B07B49" w14:textId="77777777" w:rsidR="002D5633" w:rsidRPr="00707E7B" w:rsidRDefault="002D5633" w:rsidP="002D5633">
      <w:pPr>
        <w:numPr>
          <w:ilvl w:val="0"/>
          <w:numId w:val="22"/>
        </w:numPr>
        <w:spacing w:before="120" w:after="120" w:line="280" w:lineRule="atLeast"/>
        <w:jc w:val="both"/>
        <w:rPr>
          <w:rFonts w:eastAsiaTheme="minorHAnsi" w:cs="Arial"/>
          <w:color w:val="1E1E1E"/>
          <w:szCs w:val="20"/>
          <w:lang w:eastAsia="en-US"/>
        </w:rPr>
      </w:pPr>
      <w:r w:rsidRPr="00707E7B">
        <w:rPr>
          <w:rFonts w:eastAsiaTheme="minorHAnsi" w:cs="Arial"/>
          <w:color w:val="1E1E1E"/>
          <w:szCs w:val="20"/>
          <w:lang w:eastAsia="en-US"/>
        </w:rPr>
        <w:t xml:space="preserve">Prodávající bere na vědomí, že Grantová smlouva požaduje, aby ustanovení článku II.3, II.4, II.5, II.8 Grantové smlouvy byla přímo aplikovatelná i na dodavatele, který pro kupujícího bude plnit </w:t>
      </w:r>
      <w:r w:rsidRPr="00707E7B">
        <w:rPr>
          <w:rFonts w:eastAsiaTheme="minorHAnsi" w:cs="Arial"/>
          <w:color w:val="1E1E1E"/>
          <w:szCs w:val="20"/>
          <w:lang w:eastAsia="en-US"/>
        </w:rPr>
        <w:lastRenderedPageBreak/>
        <w:t>předmět výběrového řízení dle smlouvy. Prodávající se tímto zavazuje plnit povinnosti vyplývající pro kupujícího jakožto příjemce dotace (dále také jen „Příjemce“) z ustanovení článku II.3, II.4, II.5, II.8 Grantové smlouvy tak, jak jsou tato ustanovení citována níže kurzívou.</w:t>
      </w:r>
    </w:p>
    <w:p w14:paraId="67765158" w14:textId="77777777" w:rsidR="002D5633" w:rsidRPr="00707E7B" w:rsidRDefault="002D5633" w:rsidP="002D5633">
      <w:pPr>
        <w:spacing w:line="276" w:lineRule="auto"/>
        <w:ind w:left="708"/>
        <w:rPr>
          <w:rFonts w:cs="Arial"/>
          <w:iCs/>
        </w:rPr>
      </w:pPr>
    </w:p>
    <w:p w14:paraId="411B9527" w14:textId="77777777" w:rsidR="002D5633" w:rsidRPr="00707E7B" w:rsidRDefault="002D5633" w:rsidP="002D5633">
      <w:pPr>
        <w:spacing w:line="276" w:lineRule="auto"/>
        <w:ind w:firstLine="708"/>
        <w:rPr>
          <w:rFonts w:cs="Arial"/>
          <w:b/>
          <w:bCs/>
          <w:i/>
          <w:iCs/>
        </w:rPr>
      </w:pPr>
      <w:r w:rsidRPr="00707E7B">
        <w:rPr>
          <w:rFonts w:cs="Arial"/>
          <w:b/>
          <w:bCs/>
          <w:i/>
          <w:iCs/>
        </w:rPr>
        <w:t>Článek II. 3 Grantové smlouvy – Odpovědnost za škody</w:t>
      </w:r>
    </w:p>
    <w:p w14:paraId="5A35E07E" w14:textId="77777777" w:rsidR="002D5633" w:rsidRPr="00707E7B" w:rsidRDefault="002D5633" w:rsidP="002D5633">
      <w:pPr>
        <w:spacing w:line="276" w:lineRule="auto"/>
        <w:ind w:left="720" w:hanging="12"/>
        <w:jc w:val="both"/>
        <w:rPr>
          <w:rFonts w:cs="Arial"/>
          <w:i/>
          <w:iCs/>
        </w:rPr>
      </w:pPr>
      <w:r w:rsidRPr="00707E7B">
        <w:rPr>
          <w:rFonts w:cs="Arial"/>
          <w:i/>
          <w:iCs/>
        </w:rPr>
        <w:t xml:space="preserve">II.3.1     Agentura nenese odpovědnost za žádné škody způsobené příjemcům nebo třetím stranám v důsledku nebo v průběhu realizace Projektu. </w:t>
      </w:r>
    </w:p>
    <w:p w14:paraId="5FF22E1E" w14:textId="77777777" w:rsidR="002D5633" w:rsidRPr="00707E7B" w:rsidRDefault="002D5633" w:rsidP="002D5633">
      <w:pPr>
        <w:spacing w:before="120" w:after="120" w:line="276" w:lineRule="auto"/>
        <w:ind w:left="720" w:hanging="11"/>
        <w:jc w:val="both"/>
        <w:rPr>
          <w:rFonts w:cs="Arial"/>
          <w:i/>
          <w:iCs/>
        </w:rPr>
      </w:pPr>
      <w:r w:rsidRPr="00707E7B">
        <w:rPr>
          <w:rFonts w:cs="Arial"/>
          <w:i/>
          <w:iCs/>
        </w:rPr>
        <w:t>II.3.2     S výjimkou případů vyšší moci příjemci nahradí Agentuře jakoukoli škodu, která jí vznikla v důsledku realizace Projektu, nebo proto, že Projekt nebyl realizován plně v souladu s Grantovou smlouvou.</w:t>
      </w:r>
    </w:p>
    <w:p w14:paraId="68E027C3" w14:textId="77777777" w:rsidR="002D5633" w:rsidRPr="00707E7B" w:rsidRDefault="002D5633" w:rsidP="002D5633">
      <w:pPr>
        <w:spacing w:line="276" w:lineRule="auto"/>
        <w:ind w:firstLine="708"/>
        <w:rPr>
          <w:rFonts w:cs="Arial"/>
          <w:b/>
          <w:bCs/>
          <w:i/>
          <w:iCs/>
        </w:rPr>
      </w:pPr>
      <w:r w:rsidRPr="00707E7B">
        <w:rPr>
          <w:rFonts w:cs="Arial"/>
          <w:b/>
          <w:bCs/>
          <w:i/>
          <w:iCs/>
        </w:rPr>
        <w:t>Článek II.4 Grantové smlouvy – Střet zájmů</w:t>
      </w:r>
    </w:p>
    <w:p w14:paraId="7A624F22" w14:textId="77777777" w:rsidR="002D5633" w:rsidRPr="00707E7B" w:rsidRDefault="002D5633" w:rsidP="002D5633">
      <w:pPr>
        <w:spacing w:before="120" w:after="120" w:line="276" w:lineRule="auto"/>
        <w:ind w:left="720" w:hanging="11"/>
        <w:jc w:val="both"/>
        <w:rPr>
          <w:rFonts w:cs="Arial"/>
          <w:i/>
          <w:iCs/>
        </w:rPr>
      </w:pPr>
      <w:r w:rsidRPr="00707E7B">
        <w:rPr>
          <w:rFonts w:cs="Arial"/>
          <w:i/>
          <w:iCs/>
        </w:rPr>
        <w:t>II.4.1     Příjemci jsou povinni přijmout veškerá nezbytná opatření, aby zabránili jakékoliv situaci, kdy by bylo ohroženo nezaujaté a objektivní provádění Grantové smlouvy z důvodů souvisejících s ekonomickými zájmy, politickou nebo státní příslušností, rodinnými nebo citovými vazbami nebo jakýmkoli jiným společným zájmem souvisejícím s předmětem Grantové smlouvy („střet zájmů“).</w:t>
      </w:r>
    </w:p>
    <w:p w14:paraId="2882CFC0" w14:textId="77777777" w:rsidR="002D5633" w:rsidRPr="00707E7B" w:rsidRDefault="002D5633" w:rsidP="002D5633">
      <w:pPr>
        <w:spacing w:before="120" w:line="276" w:lineRule="auto"/>
        <w:ind w:left="720" w:hanging="11"/>
        <w:jc w:val="both"/>
        <w:rPr>
          <w:rFonts w:cs="Arial"/>
          <w:i/>
          <w:iCs/>
        </w:rPr>
      </w:pPr>
      <w:r w:rsidRPr="00707E7B">
        <w:rPr>
          <w:rFonts w:cs="Arial"/>
          <w:i/>
          <w:iCs/>
        </w:rPr>
        <w:t>II.4.2     Jakákoliv situace, která představuje nebo by mohla vést ke střetu zájmů, musí být Agentuře neprodleně písemně oznámena. Příjemci jsou povinni neprodleně učinit veškerá opatření k nápravě této situace. Agentura má právo ověřit, zda jsou učiněná opatření přiměřená a vyzvat k tomu, aby ve stanovené lhůtě byla přijata další opatření.</w:t>
      </w:r>
    </w:p>
    <w:p w14:paraId="3D68D117" w14:textId="77777777" w:rsidR="002D5633" w:rsidRPr="00707E7B" w:rsidRDefault="002D5633" w:rsidP="002D5633">
      <w:pPr>
        <w:spacing w:before="120" w:after="120" w:line="276" w:lineRule="auto"/>
        <w:ind w:firstLine="709"/>
        <w:rPr>
          <w:rFonts w:cs="Arial"/>
          <w:b/>
          <w:bCs/>
          <w:i/>
          <w:iCs/>
        </w:rPr>
      </w:pPr>
      <w:r w:rsidRPr="00707E7B">
        <w:rPr>
          <w:rFonts w:cs="Arial"/>
          <w:b/>
          <w:bCs/>
          <w:i/>
          <w:iCs/>
        </w:rPr>
        <w:t>Článek II.5 Grantové smlouvy – Důvěrnost informací</w:t>
      </w:r>
    </w:p>
    <w:p w14:paraId="792A3F1C" w14:textId="77777777" w:rsidR="002D5633" w:rsidRPr="00707E7B" w:rsidRDefault="002D5633" w:rsidP="002D5633">
      <w:pPr>
        <w:spacing w:before="120" w:after="120" w:line="276" w:lineRule="auto"/>
        <w:ind w:left="720" w:hanging="12"/>
        <w:jc w:val="both"/>
        <w:rPr>
          <w:rFonts w:cs="Arial"/>
          <w:i/>
          <w:iCs/>
        </w:rPr>
      </w:pPr>
      <w:r w:rsidRPr="00707E7B">
        <w:rPr>
          <w:rFonts w:cs="Arial"/>
          <w:i/>
          <w:iCs/>
        </w:rPr>
        <w:t>II.5.1     Agentura a příjemci jsou povinni zachovávat důvěrnost veškerých informací</w:t>
      </w:r>
      <w:r>
        <w:rPr>
          <w:rFonts w:cs="Arial"/>
          <w:i/>
          <w:iCs/>
        </w:rPr>
        <w:br/>
      </w:r>
      <w:r w:rsidRPr="00707E7B">
        <w:rPr>
          <w:rFonts w:cs="Arial"/>
          <w:i/>
          <w:iCs/>
        </w:rPr>
        <w:t xml:space="preserve">a dokumentů (v jakékoliv podobě), ať učiněných písemně či ústně a týkajících se realizace Grantové smlouvy, pokud jsou výslovně písemně označeny za důvěrné. Předchozí se nevztahuje na informace, které jsou veřejně přístupné. </w:t>
      </w:r>
    </w:p>
    <w:p w14:paraId="64C41A9E" w14:textId="77777777" w:rsidR="002D5633" w:rsidRPr="00707E7B" w:rsidRDefault="002D5633" w:rsidP="002D5633">
      <w:pPr>
        <w:spacing w:before="120" w:after="120" w:line="276" w:lineRule="auto"/>
        <w:ind w:left="720" w:hanging="12"/>
        <w:jc w:val="both"/>
        <w:rPr>
          <w:rFonts w:cs="Arial"/>
          <w:i/>
          <w:iCs/>
        </w:rPr>
      </w:pPr>
      <w:r w:rsidRPr="00707E7B">
        <w:rPr>
          <w:rFonts w:cs="Arial"/>
          <w:i/>
          <w:iCs/>
        </w:rPr>
        <w:t>II.5.2     Pokud není s druhou stranou písemně dohodnuto jinak, nesmí příjemci použít důvěrné informace a dokumenty k jinému účelu než plnění jejich povinností dle Grantové smlouvy.</w:t>
      </w:r>
    </w:p>
    <w:p w14:paraId="523E0C91" w14:textId="77777777" w:rsidR="002D5633" w:rsidRPr="00707E7B" w:rsidRDefault="002D5633" w:rsidP="002D5633">
      <w:pPr>
        <w:spacing w:before="120" w:after="120" w:line="276" w:lineRule="auto"/>
        <w:ind w:left="720" w:hanging="12"/>
        <w:jc w:val="both"/>
        <w:rPr>
          <w:rFonts w:cs="Arial"/>
          <w:i/>
          <w:iCs/>
        </w:rPr>
      </w:pPr>
      <w:r w:rsidRPr="00707E7B">
        <w:rPr>
          <w:rFonts w:cs="Arial"/>
          <w:i/>
          <w:iCs/>
        </w:rPr>
        <w:t xml:space="preserve">II.5.3     Agentura a Příjemci jsou vázáni povinnostmi stanovenými v článcích II.5.1 a II.5.2 v průběhu plnění Grantové smlouvy a po dobu 5 let od proplacení zůstatku, s výjimkou případů, kdy: </w:t>
      </w:r>
    </w:p>
    <w:p w14:paraId="31750978" w14:textId="77777777" w:rsidR="002D5633" w:rsidRPr="00707E7B" w:rsidRDefault="002D5633" w:rsidP="002D5633">
      <w:pPr>
        <w:numPr>
          <w:ilvl w:val="0"/>
          <w:numId w:val="19"/>
        </w:numPr>
        <w:spacing w:before="120" w:after="120" w:line="276" w:lineRule="auto"/>
        <w:ind w:left="1418" w:hanging="709"/>
        <w:contextualSpacing/>
        <w:jc w:val="both"/>
        <w:rPr>
          <w:rFonts w:cs="Arial"/>
          <w:i/>
          <w:iCs/>
        </w:rPr>
      </w:pPr>
      <w:r w:rsidRPr="00707E7B">
        <w:rPr>
          <w:rFonts w:cs="Arial"/>
          <w:i/>
          <w:iCs/>
        </w:rPr>
        <w:t>strana, které dané informace poskytla, této povinnosti druhou stranu předem zprostí;</w:t>
      </w:r>
    </w:p>
    <w:p w14:paraId="71F8FE8F" w14:textId="77777777" w:rsidR="002D5633" w:rsidRPr="00707E7B" w:rsidRDefault="002D5633" w:rsidP="002D5633">
      <w:pPr>
        <w:numPr>
          <w:ilvl w:val="0"/>
          <w:numId w:val="19"/>
        </w:numPr>
        <w:spacing w:before="120" w:after="120" w:line="276" w:lineRule="auto"/>
        <w:ind w:left="1418" w:hanging="709"/>
        <w:contextualSpacing/>
        <w:jc w:val="both"/>
        <w:rPr>
          <w:rFonts w:cs="Arial"/>
          <w:i/>
          <w:iCs/>
        </w:rPr>
      </w:pPr>
      <w:r w:rsidRPr="00707E7B">
        <w:rPr>
          <w:rFonts w:cs="Arial"/>
          <w:i/>
          <w:iCs/>
        </w:rPr>
        <w:t>důvěrné informace se stanou veřejnými, aniž by došlo k porušení povinnosti mlčenlivosti některou ze stran vázané touto povinností;</w:t>
      </w:r>
    </w:p>
    <w:p w14:paraId="784A961A" w14:textId="77777777" w:rsidR="002D5633" w:rsidRPr="00707E7B" w:rsidRDefault="002D5633" w:rsidP="002D5633">
      <w:pPr>
        <w:numPr>
          <w:ilvl w:val="0"/>
          <w:numId w:val="19"/>
        </w:numPr>
        <w:spacing w:before="120" w:after="120" w:line="276" w:lineRule="auto"/>
        <w:ind w:left="1418" w:hanging="709"/>
        <w:contextualSpacing/>
        <w:jc w:val="both"/>
        <w:rPr>
          <w:rFonts w:cs="Arial"/>
          <w:i/>
          <w:iCs/>
        </w:rPr>
      </w:pPr>
      <w:r w:rsidRPr="00707E7B">
        <w:rPr>
          <w:rFonts w:cs="Arial"/>
          <w:i/>
          <w:iCs/>
        </w:rPr>
        <w:t>poskytnutí důvěrných informací je vyžadováno právními předpisy.</w:t>
      </w:r>
    </w:p>
    <w:p w14:paraId="606D61D9" w14:textId="77777777" w:rsidR="002D5633" w:rsidRDefault="002D5633" w:rsidP="002D5633">
      <w:pPr>
        <w:spacing w:before="120" w:after="120" w:line="276" w:lineRule="auto"/>
        <w:rPr>
          <w:rFonts w:cs="Arial"/>
          <w:b/>
          <w:bCs/>
          <w:i/>
          <w:iCs/>
        </w:rPr>
      </w:pPr>
    </w:p>
    <w:p w14:paraId="5F4FAC27" w14:textId="77777777" w:rsidR="002D5633" w:rsidRPr="00707E7B" w:rsidRDefault="002D5633" w:rsidP="002D5633">
      <w:pPr>
        <w:spacing w:before="120" w:after="120" w:line="276" w:lineRule="auto"/>
        <w:ind w:firstLine="709"/>
        <w:rPr>
          <w:rFonts w:cs="Arial"/>
          <w:b/>
          <w:bCs/>
          <w:i/>
          <w:iCs/>
        </w:rPr>
      </w:pPr>
      <w:r w:rsidRPr="00707E7B">
        <w:rPr>
          <w:rFonts w:cs="Arial"/>
          <w:b/>
          <w:bCs/>
          <w:i/>
          <w:iCs/>
        </w:rPr>
        <w:t xml:space="preserve">Článek II.8 Grantové smlouvy – Existující práva, vlastnictví a využívání výsledků </w:t>
      </w:r>
    </w:p>
    <w:p w14:paraId="0E8C4AB5" w14:textId="77777777" w:rsidR="002D5633" w:rsidRPr="00707E7B" w:rsidRDefault="002D5633" w:rsidP="002D5633">
      <w:pPr>
        <w:spacing w:before="120" w:after="120" w:line="276" w:lineRule="auto"/>
        <w:ind w:left="720" w:hanging="12"/>
        <w:jc w:val="both"/>
        <w:rPr>
          <w:rFonts w:cs="Arial"/>
          <w:i/>
          <w:iCs/>
        </w:rPr>
      </w:pPr>
      <w:r w:rsidRPr="00707E7B">
        <w:rPr>
          <w:rFonts w:cs="Arial"/>
          <w:i/>
          <w:iCs/>
        </w:rPr>
        <w:t xml:space="preserve">II.8.1     </w:t>
      </w:r>
      <w:r w:rsidRPr="00707E7B">
        <w:rPr>
          <w:rFonts w:cs="Arial"/>
          <w:b/>
          <w:bCs/>
          <w:i/>
          <w:iCs/>
        </w:rPr>
        <w:t>Vlastnictví výsledků příjemci</w:t>
      </w:r>
    </w:p>
    <w:p w14:paraId="371AC2DE" w14:textId="77777777" w:rsidR="002D5633" w:rsidRPr="00707E7B" w:rsidRDefault="002D5633" w:rsidP="002D5633">
      <w:pPr>
        <w:spacing w:before="120" w:after="120" w:line="276" w:lineRule="auto"/>
        <w:ind w:left="720"/>
        <w:jc w:val="both"/>
        <w:rPr>
          <w:rFonts w:cs="Arial"/>
          <w:i/>
          <w:iCs/>
        </w:rPr>
      </w:pPr>
      <w:r w:rsidRPr="00707E7B">
        <w:rPr>
          <w:rFonts w:cs="Arial"/>
          <w:i/>
          <w:iCs/>
        </w:rPr>
        <w:t>Pokud není v Grantové smlouvě sjednáno jinak, vlastnictví k výsledkům Projektu, včetně průmyslových práv a práv duševního vlastnictví, a vlastnictví zpráv a jiných dokumentů vztahujícím se k těmto právům, náleží příjemcům.</w:t>
      </w:r>
    </w:p>
    <w:p w14:paraId="18B29292" w14:textId="77777777" w:rsidR="002D5633" w:rsidRPr="00707E7B" w:rsidRDefault="002D5633" w:rsidP="002D5633">
      <w:pPr>
        <w:spacing w:before="120" w:after="120" w:line="276" w:lineRule="auto"/>
        <w:ind w:left="720" w:hanging="12"/>
        <w:rPr>
          <w:rFonts w:cs="Arial"/>
          <w:i/>
          <w:iCs/>
        </w:rPr>
      </w:pPr>
      <w:r w:rsidRPr="00707E7B">
        <w:rPr>
          <w:rFonts w:cs="Arial"/>
          <w:i/>
          <w:iCs/>
        </w:rPr>
        <w:t xml:space="preserve">II.8.2     </w:t>
      </w:r>
      <w:r w:rsidRPr="00707E7B">
        <w:rPr>
          <w:rFonts w:cs="Arial"/>
          <w:b/>
          <w:bCs/>
          <w:i/>
          <w:iCs/>
        </w:rPr>
        <w:t>Stávající práva</w:t>
      </w:r>
    </w:p>
    <w:p w14:paraId="15ADAF4D" w14:textId="77777777" w:rsidR="002D5633" w:rsidRPr="00707E7B" w:rsidRDefault="002D5633" w:rsidP="002D5633">
      <w:pPr>
        <w:spacing w:before="120" w:after="120" w:line="276" w:lineRule="auto"/>
        <w:ind w:left="742" w:hanging="34"/>
        <w:jc w:val="both"/>
        <w:rPr>
          <w:rFonts w:cs="Arial"/>
          <w:i/>
          <w:iCs/>
        </w:rPr>
      </w:pPr>
      <w:r w:rsidRPr="00707E7B">
        <w:rPr>
          <w:rFonts w:cs="Arial"/>
          <w:i/>
          <w:iCs/>
        </w:rPr>
        <w:t xml:space="preserve">Stávajícím materiálem se rozumí materiál, dokumenty, technologie a know-how, které existovaly ještě před tím, než je příjemce použil k realizaci projektu. Existující práva jsou průmyslová práva a práva duševního vlastnictví k těmto existujícím materiálům; může se </w:t>
      </w:r>
      <w:r w:rsidRPr="00707E7B">
        <w:rPr>
          <w:rFonts w:cs="Arial"/>
          <w:i/>
          <w:iCs/>
        </w:rPr>
        <w:lastRenderedPageBreak/>
        <w:t>jednat o vlastnické právo, licenci a / nebo užívací právo náležející příjemci nebo jiné třetí straně.</w:t>
      </w:r>
    </w:p>
    <w:p w14:paraId="432AE2A8" w14:textId="77777777" w:rsidR="002D5633" w:rsidRPr="00707E7B" w:rsidRDefault="002D5633" w:rsidP="002D5633">
      <w:pPr>
        <w:spacing w:before="120" w:after="120" w:line="276" w:lineRule="auto"/>
        <w:ind w:left="720" w:hanging="720"/>
        <w:jc w:val="both"/>
        <w:rPr>
          <w:rFonts w:cs="Arial"/>
          <w:i/>
          <w:iCs/>
        </w:rPr>
      </w:pPr>
      <w:r w:rsidRPr="00707E7B">
        <w:rPr>
          <w:rFonts w:cs="Arial"/>
          <w:i/>
          <w:iCs/>
        </w:rPr>
        <w:t>              Pokud Agentura písemně požádá příjemce, že hodlá využít některé výsledky, příjemce musí:</w:t>
      </w:r>
    </w:p>
    <w:p w14:paraId="5F461E05" w14:textId="77777777" w:rsidR="002D5633" w:rsidRPr="00707E7B" w:rsidRDefault="002D5633" w:rsidP="002D5633">
      <w:pPr>
        <w:numPr>
          <w:ilvl w:val="0"/>
          <w:numId w:val="20"/>
        </w:numPr>
        <w:spacing w:before="120" w:after="120" w:line="276" w:lineRule="auto"/>
        <w:ind w:left="1167" w:hanging="425"/>
        <w:contextualSpacing/>
        <w:jc w:val="both"/>
        <w:rPr>
          <w:rFonts w:cs="Arial"/>
          <w:i/>
          <w:iCs/>
        </w:rPr>
      </w:pPr>
      <w:r w:rsidRPr="00707E7B">
        <w:rPr>
          <w:rFonts w:cs="Arial"/>
          <w:i/>
          <w:iCs/>
        </w:rPr>
        <w:t>vytvořit seznam obsahující všechny již existující práva obsažená v těchto výsledcích; a</w:t>
      </w:r>
    </w:p>
    <w:p w14:paraId="1FFAA19A" w14:textId="77777777" w:rsidR="002D5633" w:rsidRPr="00707E7B" w:rsidRDefault="002D5633" w:rsidP="002D5633">
      <w:pPr>
        <w:numPr>
          <w:ilvl w:val="0"/>
          <w:numId w:val="20"/>
        </w:numPr>
        <w:spacing w:before="120" w:after="120" w:line="276" w:lineRule="auto"/>
        <w:ind w:left="1167" w:hanging="425"/>
        <w:contextualSpacing/>
        <w:jc w:val="both"/>
        <w:rPr>
          <w:rFonts w:cs="Arial"/>
          <w:i/>
          <w:iCs/>
        </w:rPr>
      </w:pPr>
      <w:r w:rsidRPr="00707E7B">
        <w:rPr>
          <w:rFonts w:cs="Arial"/>
          <w:i/>
          <w:iCs/>
        </w:rPr>
        <w:t>poskytne tento seznam Agentuře nejpozději se žádostí o platbu zůstatku.</w:t>
      </w:r>
    </w:p>
    <w:p w14:paraId="6D16471E" w14:textId="77777777" w:rsidR="002D5633" w:rsidRPr="00707E7B" w:rsidRDefault="002D5633" w:rsidP="002D5633">
      <w:pPr>
        <w:spacing w:before="120" w:after="120" w:line="276" w:lineRule="auto"/>
        <w:ind w:left="742"/>
        <w:jc w:val="both"/>
        <w:rPr>
          <w:rFonts w:cs="Arial"/>
          <w:i/>
          <w:iCs/>
        </w:rPr>
      </w:pPr>
      <w:r w:rsidRPr="00707E7B">
        <w:rPr>
          <w:rFonts w:cs="Arial"/>
          <w:i/>
          <w:iCs/>
        </w:rPr>
        <w:t>Příjemci zajistí, aby měly i jejich přidružené subjekty v průběhu realizace Grantové smlouvy veškerá práva na využívání jakýchkoli již existujících práv.</w:t>
      </w:r>
    </w:p>
    <w:p w14:paraId="0AB33041" w14:textId="77777777" w:rsidR="002D5633" w:rsidRPr="00707E7B" w:rsidRDefault="002D5633" w:rsidP="002D5633">
      <w:pPr>
        <w:spacing w:before="120" w:after="120" w:line="276" w:lineRule="auto"/>
        <w:ind w:left="720" w:hanging="74"/>
        <w:rPr>
          <w:rFonts w:cs="Arial"/>
          <w:i/>
          <w:iCs/>
        </w:rPr>
      </w:pPr>
      <w:r w:rsidRPr="00707E7B">
        <w:rPr>
          <w:rFonts w:cs="Arial"/>
          <w:i/>
          <w:iCs/>
        </w:rPr>
        <w:t xml:space="preserve">  II.8.3       </w:t>
      </w:r>
      <w:r w:rsidRPr="00707E7B">
        <w:rPr>
          <w:rFonts w:cs="Arial"/>
          <w:b/>
          <w:bCs/>
          <w:i/>
          <w:iCs/>
        </w:rPr>
        <w:t>Práva k využívání výsledků a stávajících práv Agenturou</w:t>
      </w:r>
    </w:p>
    <w:p w14:paraId="174EE5E3" w14:textId="77777777" w:rsidR="002D5633" w:rsidRPr="00707E7B" w:rsidRDefault="002D5633" w:rsidP="002D5633">
      <w:pPr>
        <w:spacing w:line="276" w:lineRule="auto"/>
        <w:ind w:left="648" w:hanging="648"/>
        <w:rPr>
          <w:rFonts w:cs="Arial"/>
          <w:i/>
          <w:iCs/>
        </w:rPr>
      </w:pPr>
      <w:r w:rsidRPr="00707E7B">
        <w:rPr>
          <w:rFonts w:cs="Arial"/>
          <w:i/>
          <w:iCs/>
        </w:rPr>
        <w:t xml:space="preserve">              Příjemci poskytují Agentuře následující práva k využití výsledků projektu: </w:t>
      </w:r>
    </w:p>
    <w:p w14:paraId="48D5F8C0"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použití pro vlastní potřebu, zejména jejich zpřístupnění osobám, které pracují pro Agenturu, Unijní instituce, ostatní orgány EU a instituce členských států EU, stejně jako pořizování kopií nebo jejich rozmnožování, ať už v celku, nebo z části, v neomezeném množství</w:t>
      </w:r>
    </w:p>
    <w:p w14:paraId="53B4BBEF"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rozmnožování: právo povolit přímé nebo nepřímé, dočasné nebo trvalé šíření výsledků jakýmikoliv prostředky (mechanickými, digitálními nebo jinými) a v jakékoli formě, zcela nebo zčásti;</w:t>
      </w:r>
    </w:p>
    <w:p w14:paraId="579AA606"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veřejné šíření: právo povolit jakýkoli výkon zobrazení nebo komunikaci veřejnosti prostřednictvím kabelových nebo bezdrátových prostředků, včetně zpřístupnění výsledků veřejnosti takovým způsobem, že k nim může mít přístup veřejnost v místě a čase jimi zvoleném; toto právo zahrnuje také komunikaci a vysílání prostřednictvím kabelu nebo satelitu;</w:t>
      </w:r>
    </w:p>
    <w:p w14:paraId="62E02B17"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šíření: právo šířit výsledky nebo kopie výsledků veřejnosti všemi autorizovanými způsoby;</w:t>
      </w:r>
    </w:p>
    <w:p w14:paraId="4CE1F54F"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úprava: právo změnit výsledky;</w:t>
      </w:r>
    </w:p>
    <w:p w14:paraId="138CBD61"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překlad;</w:t>
      </w:r>
    </w:p>
    <w:p w14:paraId="1949F860"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právo uchovávat a archivovat výsledky v souladu s pravidly správy dokumentů závaznými pro Agenturu, včetně digitalizace nebo převedení formátu pro účely konverze nebo nového použití;</w:t>
      </w:r>
    </w:p>
    <w:p w14:paraId="45CA2EF3"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pokud jsou výsledkem dokumenty, právo opětovného použití dokumentů v souladu s rozhodnutím Komise 2011/833 / EU ze dne 12. prosince 2011 o opětovném použití dokumentů Komise, pokud se na ně toto Rozhodnutí použije a pokud dokumenty spadají do jeho působnosti a nejsou vyloučeny žádným jeho ustanovením. V zájmu tohoto ustanovení mají výrazy "opětovné použití" a "dokument" význam, který jim byl dán rozhodnutím 2011/833 / EU;</w:t>
      </w:r>
    </w:p>
    <w:p w14:paraId="78780354" w14:textId="77777777" w:rsidR="002D5633" w:rsidRPr="00707E7B" w:rsidRDefault="002D5633" w:rsidP="002D5633">
      <w:pPr>
        <w:spacing w:before="120" w:after="120" w:line="276" w:lineRule="auto"/>
        <w:ind w:firstLine="709"/>
        <w:jc w:val="both"/>
        <w:rPr>
          <w:rFonts w:cs="Arial"/>
          <w:i/>
          <w:iCs/>
        </w:rPr>
      </w:pPr>
      <w:r w:rsidRPr="00707E7B">
        <w:rPr>
          <w:rFonts w:cs="Arial"/>
          <w:i/>
          <w:iCs/>
        </w:rPr>
        <w:t>Další užívací práva svědčící Agentuře mohou být upravena Zvláštními podmínkami.</w:t>
      </w:r>
    </w:p>
    <w:p w14:paraId="2F24B2AA" w14:textId="77777777" w:rsidR="002D5633" w:rsidRPr="00707E7B" w:rsidRDefault="002D5633" w:rsidP="002D5633">
      <w:pPr>
        <w:spacing w:line="276" w:lineRule="auto"/>
        <w:ind w:left="708"/>
        <w:jc w:val="both"/>
        <w:rPr>
          <w:rFonts w:cs="Arial"/>
          <w:i/>
          <w:iCs/>
        </w:rPr>
      </w:pPr>
      <w:r w:rsidRPr="00707E7B">
        <w:rPr>
          <w:rFonts w:cs="Arial"/>
          <w:i/>
          <w:iCs/>
        </w:rPr>
        <w:t>Příjemci zaručí, že Agentura bude mít právo využívat veškerá stávající práva průmyslového</w:t>
      </w:r>
      <w:r>
        <w:rPr>
          <w:rFonts w:cs="Arial"/>
          <w:i/>
          <w:iCs/>
        </w:rPr>
        <w:br/>
      </w:r>
      <w:r w:rsidRPr="00707E7B">
        <w:rPr>
          <w:rFonts w:cs="Arial"/>
          <w:i/>
          <w:iCs/>
        </w:rPr>
        <w:t>a duševního vlastnictví, která byla zahrnuta do výsledků Projektu. Nebude-li ve Zvláštních podmínkách uvedeno něco jiného, budou tato stávající práva využita pro stejné účely a za stejných podmínek vztahujících se na práva k využívání výsledků Projektu.</w:t>
      </w:r>
    </w:p>
    <w:p w14:paraId="2DE6F50E" w14:textId="77777777" w:rsidR="002D5633" w:rsidRDefault="002D5633" w:rsidP="002D5633">
      <w:pPr>
        <w:ind w:left="709"/>
        <w:jc w:val="both"/>
        <w:rPr>
          <w:rFonts w:cs="Arial"/>
          <w:b/>
          <w:szCs w:val="20"/>
        </w:rPr>
      </w:pPr>
      <w:r w:rsidRPr="00707E7B">
        <w:rPr>
          <w:rFonts w:cs="Arial"/>
          <w:i/>
          <w:iCs/>
        </w:rPr>
        <w:t>Informace o vlastníkovi autorských práv budou doplněny při zpřístupnění výsledku ze strany Agentury. Informace o autorských právech budou uvedeny v následujícím formátu: „© – [rok] – [jméno vlastníka autorských práv]. Všechna práva vyhrazena. Licence poskytnuta agentuře Innovation and Network Agency v souladu s jejími podmínkami.“</w:t>
      </w:r>
    </w:p>
    <w:p w14:paraId="1053F700" w14:textId="77777777" w:rsidR="002D5633" w:rsidRDefault="002D5633" w:rsidP="002D5633">
      <w:pPr>
        <w:spacing w:line="280" w:lineRule="atLeast"/>
        <w:jc w:val="center"/>
        <w:rPr>
          <w:rFonts w:cs="Arial"/>
          <w:b/>
          <w:szCs w:val="20"/>
        </w:rPr>
      </w:pPr>
    </w:p>
    <w:p w14:paraId="5526554C" w14:textId="64714007" w:rsidR="002D5633" w:rsidRDefault="002D5633" w:rsidP="00060B31">
      <w:pPr>
        <w:spacing w:line="280" w:lineRule="atLeast"/>
        <w:jc w:val="center"/>
        <w:rPr>
          <w:rFonts w:cs="Arial"/>
          <w:b/>
          <w:szCs w:val="20"/>
        </w:rPr>
      </w:pPr>
    </w:p>
    <w:p w14:paraId="67B24660" w14:textId="3D42B80D" w:rsidR="00CB653D" w:rsidRDefault="00CB653D" w:rsidP="00060B31">
      <w:pPr>
        <w:spacing w:line="280" w:lineRule="atLeast"/>
        <w:jc w:val="center"/>
        <w:rPr>
          <w:rFonts w:cs="Arial"/>
          <w:b/>
          <w:szCs w:val="20"/>
        </w:rPr>
      </w:pPr>
    </w:p>
    <w:p w14:paraId="439BA922" w14:textId="45B45218" w:rsidR="00CB653D" w:rsidRDefault="00CB653D" w:rsidP="00060B31">
      <w:pPr>
        <w:spacing w:line="280" w:lineRule="atLeast"/>
        <w:jc w:val="center"/>
        <w:rPr>
          <w:rFonts w:cs="Arial"/>
          <w:b/>
          <w:szCs w:val="20"/>
        </w:rPr>
      </w:pPr>
    </w:p>
    <w:p w14:paraId="31BE4D45" w14:textId="77777777" w:rsidR="00CB653D" w:rsidRDefault="00CB653D" w:rsidP="00060B31">
      <w:pPr>
        <w:spacing w:line="280" w:lineRule="atLeast"/>
        <w:jc w:val="center"/>
        <w:rPr>
          <w:rFonts w:cs="Arial"/>
          <w:b/>
          <w:szCs w:val="20"/>
        </w:rPr>
      </w:pPr>
    </w:p>
    <w:p w14:paraId="7A86EDEF" w14:textId="77777777" w:rsidR="002D5633" w:rsidRDefault="002D5633" w:rsidP="00060B31">
      <w:pPr>
        <w:spacing w:line="280" w:lineRule="atLeast"/>
        <w:jc w:val="center"/>
        <w:rPr>
          <w:rFonts w:cs="Arial"/>
          <w:b/>
          <w:szCs w:val="20"/>
        </w:rPr>
      </w:pPr>
    </w:p>
    <w:p w14:paraId="3B14E24D" w14:textId="77777777" w:rsidR="002D5633" w:rsidRDefault="002D5633" w:rsidP="00060B31">
      <w:pPr>
        <w:spacing w:line="280" w:lineRule="atLeast"/>
        <w:jc w:val="center"/>
        <w:rPr>
          <w:rFonts w:cs="Arial"/>
          <w:b/>
          <w:szCs w:val="20"/>
        </w:rPr>
      </w:pPr>
    </w:p>
    <w:p w14:paraId="5FFB9A22" w14:textId="2562E8C1" w:rsidR="00D80B3A" w:rsidRDefault="00D80B3A" w:rsidP="00060B31">
      <w:pPr>
        <w:spacing w:line="280" w:lineRule="atLeast"/>
        <w:jc w:val="center"/>
        <w:rPr>
          <w:rFonts w:cs="Arial"/>
          <w:b/>
          <w:szCs w:val="20"/>
        </w:rPr>
      </w:pPr>
      <w:r>
        <w:rPr>
          <w:rFonts w:cs="Arial"/>
          <w:b/>
          <w:szCs w:val="20"/>
        </w:rPr>
        <w:lastRenderedPageBreak/>
        <w:t>X</w:t>
      </w:r>
      <w:r w:rsidR="00BF4E2D">
        <w:rPr>
          <w:rFonts w:cs="Arial"/>
          <w:b/>
          <w:szCs w:val="20"/>
        </w:rPr>
        <w:t>I</w:t>
      </w:r>
      <w:r w:rsidR="002D5633">
        <w:rPr>
          <w:rFonts w:cs="Arial"/>
          <w:b/>
          <w:szCs w:val="20"/>
        </w:rPr>
        <w:t>I</w:t>
      </w:r>
      <w:r>
        <w:rPr>
          <w:rFonts w:cs="Arial"/>
          <w:b/>
          <w:szCs w:val="20"/>
        </w:rPr>
        <w:t>.</w:t>
      </w:r>
    </w:p>
    <w:p w14:paraId="5FFB9A23"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5FFB9A24" w14:textId="77777777" w:rsidR="00327D7B" w:rsidRPr="00DA2C52" w:rsidRDefault="00327D7B" w:rsidP="00060B31">
      <w:pPr>
        <w:spacing w:line="280" w:lineRule="atLeast"/>
        <w:jc w:val="both"/>
        <w:rPr>
          <w:rFonts w:cs="Arial"/>
          <w:b/>
          <w:szCs w:val="20"/>
        </w:rPr>
      </w:pPr>
    </w:p>
    <w:p w14:paraId="5FFB9A26" w14:textId="76AB7398" w:rsidR="00FA5EC2" w:rsidRPr="00FE3275" w:rsidRDefault="00DA24BA" w:rsidP="00AA2874">
      <w:pPr>
        <w:numPr>
          <w:ilvl w:val="0"/>
          <w:numId w:val="18"/>
        </w:numPr>
        <w:spacing w:line="280" w:lineRule="atLeast"/>
        <w:jc w:val="both"/>
        <w:rPr>
          <w:rFonts w:cs="Arial"/>
          <w:szCs w:val="20"/>
        </w:rPr>
      </w:pPr>
      <w:r w:rsidRPr="00835C38">
        <w:rPr>
          <w:rFonts w:cs="Arial"/>
          <w:szCs w:val="20"/>
        </w:rPr>
        <w:t xml:space="preserve">VNP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tvoří obchodní podmínky </w:t>
      </w:r>
      <w:r w:rsidR="00835C38">
        <w:rPr>
          <w:rFonts w:cs="Arial"/>
          <w:szCs w:val="20"/>
        </w:rPr>
        <w:t>kupujícího</w:t>
      </w:r>
      <w:r w:rsidR="00835C38" w:rsidRPr="00DA24BA">
        <w:rPr>
          <w:rFonts w:cs="Arial"/>
          <w:szCs w:val="20"/>
        </w:rPr>
        <w:t>.</w:t>
      </w:r>
      <w:r w:rsidR="00835C38">
        <w:rPr>
          <w:rFonts w:cs="Arial"/>
          <w:szCs w:val="20"/>
        </w:rPr>
        <w:t xml:space="preserve"> </w:t>
      </w:r>
      <w:r w:rsidR="00835C38" w:rsidRPr="00DA24BA">
        <w:rPr>
          <w:rFonts w:cs="Arial"/>
          <w:szCs w:val="20"/>
        </w:rPr>
        <w:t xml:space="preserve">Podpisem </w:t>
      </w:r>
      <w:r w:rsidR="00835C38">
        <w:rPr>
          <w:rFonts w:cs="Arial"/>
          <w:szCs w:val="20"/>
        </w:rPr>
        <w:t xml:space="preserve">této </w:t>
      </w:r>
      <w:r w:rsidR="00835C38" w:rsidRPr="00DA24BA">
        <w:rPr>
          <w:rFonts w:cs="Arial"/>
          <w:szCs w:val="20"/>
        </w:rPr>
        <w:t xml:space="preserve">smlouvy </w:t>
      </w:r>
      <w:r w:rsidR="00835C38">
        <w:rPr>
          <w:rFonts w:cs="Arial"/>
          <w:szCs w:val="20"/>
        </w:rPr>
        <w:t>prodávající</w:t>
      </w:r>
      <w:r w:rsidR="00835C38" w:rsidRPr="00DA24BA">
        <w:rPr>
          <w:rFonts w:cs="Arial"/>
          <w:szCs w:val="20"/>
        </w:rPr>
        <w:t xml:space="preserve"> potvrzuje, že tyto obchodní podmínky obdržel, seznámil se a souhlasí s nimi a bude se jimi řídit. Porušení těchto obchodních podmínek ze strany </w:t>
      </w:r>
      <w:r w:rsidR="00835C38">
        <w:rPr>
          <w:rFonts w:cs="Arial"/>
          <w:szCs w:val="20"/>
        </w:rPr>
        <w:t>prodávajícího</w:t>
      </w:r>
      <w:r w:rsidR="00835C38" w:rsidRPr="00DA24BA">
        <w:rPr>
          <w:rFonts w:cs="Arial"/>
          <w:szCs w:val="20"/>
        </w:rPr>
        <w:t xml:space="preserve"> je považováno za podstatné porušení smlouvy, které zakládá právo </w:t>
      </w:r>
      <w:r w:rsidR="00835C38">
        <w:rPr>
          <w:rFonts w:cs="Arial"/>
          <w:szCs w:val="20"/>
        </w:rPr>
        <w:t>kupujícího</w:t>
      </w:r>
      <w:r w:rsidR="00835C38" w:rsidRPr="00DA24BA">
        <w:rPr>
          <w:rFonts w:cs="Arial"/>
          <w:szCs w:val="20"/>
        </w:rPr>
        <w:t xml:space="preserve"> od smlouvy odstoupit. </w:t>
      </w:r>
      <w:r w:rsidR="00835C38">
        <w:rPr>
          <w:rFonts w:cs="Arial"/>
          <w:szCs w:val="20"/>
        </w:rPr>
        <w:t>Prodávající</w:t>
      </w:r>
      <w:r w:rsidR="00835C38" w:rsidRPr="00DA24BA">
        <w:rPr>
          <w:rFonts w:cs="Arial"/>
          <w:szCs w:val="20"/>
        </w:rPr>
        <w:t xml:space="preserve"> prohlašuje, že má tyto obchodní podmínky </w:t>
      </w:r>
      <w:r w:rsidR="00835C38">
        <w:rPr>
          <w:rFonts w:cs="Arial"/>
          <w:szCs w:val="20"/>
        </w:rPr>
        <w:t>kupujícího</w:t>
      </w:r>
      <w:r w:rsidR="00835C38" w:rsidRPr="00DA24BA">
        <w:rPr>
          <w:rFonts w:cs="Arial"/>
          <w:szCs w:val="20"/>
        </w:rPr>
        <w:t xml:space="preserve"> ve znění platném k datu </w:t>
      </w:r>
      <w:r w:rsidR="00835C38">
        <w:rPr>
          <w:rFonts w:cs="Arial"/>
          <w:szCs w:val="20"/>
        </w:rPr>
        <w:t>u</w:t>
      </w:r>
      <w:r w:rsidR="00835C38" w:rsidRPr="00DA24BA">
        <w:rPr>
          <w:rFonts w:cs="Arial"/>
          <w:szCs w:val="20"/>
        </w:rPr>
        <w:t xml:space="preserve">zavření smlouvy k dispozici a že je mu jejich obsah znám. </w:t>
      </w:r>
      <w:r w:rsidR="00835C38">
        <w:rPr>
          <w:rFonts w:cs="Arial"/>
          <w:szCs w:val="20"/>
        </w:rPr>
        <w:t>Kupující</w:t>
      </w:r>
      <w:r w:rsidR="00835C38" w:rsidRPr="00FA5EC2">
        <w:rPr>
          <w:rFonts w:cs="Arial"/>
          <w:szCs w:val="20"/>
        </w:rPr>
        <w:t xml:space="preserve"> </w:t>
      </w:r>
      <w:r w:rsidR="00835C38" w:rsidRPr="00DA24BA">
        <w:rPr>
          <w:rFonts w:cs="Arial"/>
          <w:szCs w:val="20"/>
        </w:rPr>
        <w:t>zveřejňuje dokumenty</w:t>
      </w:r>
      <w:r w:rsidR="00835C38">
        <w:rPr>
          <w:rFonts w:cs="Arial"/>
          <w:szCs w:val="20"/>
        </w:rPr>
        <w:t xml:space="preserve"> </w:t>
      </w:r>
      <w:r w:rsidR="00835C38" w:rsidRPr="00F55AEC">
        <w:rPr>
          <w:rFonts w:cs="Arial"/>
          <w:szCs w:val="20"/>
        </w:rPr>
        <w:t>vč</w:t>
      </w:r>
      <w:r w:rsidR="00500ECE">
        <w:rPr>
          <w:rFonts w:cs="Arial"/>
          <w:szCs w:val="20"/>
        </w:rPr>
        <w:t>etně těchto obchodních podmínek </w:t>
      </w:r>
      <w:r w:rsidR="00835C38" w:rsidRPr="00F55AEC">
        <w:rPr>
          <w:rFonts w:cs="Arial"/>
          <w:szCs w:val="20"/>
        </w:rPr>
        <w:t>na</w:t>
      </w:r>
      <w:r w:rsidR="00500ECE">
        <w:rPr>
          <w:rFonts w:cs="Arial"/>
          <w:szCs w:val="20"/>
        </w:rPr>
        <w:t> </w:t>
      </w:r>
      <w:r w:rsidR="00835C38" w:rsidRPr="00F55AEC">
        <w:rPr>
          <w:rFonts w:cs="Arial"/>
          <w:szCs w:val="20"/>
        </w:rPr>
        <w:t>internetové</w:t>
      </w:r>
      <w:r w:rsidR="00500ECE">
        <w:rPr>
          <w:rFonts w:cs="Arial"/>
          <w:szCs w:val="20"/>
        </w:rPr>
        <w:t> </w:t>
      </w:r>
      <w:r w:rsidR="00835C38" w:rsidRPr="00F55AEC">
        <w:rPr>
          <w:rFonts w:cs="Arial"/>
          <w:szCs w:val="20"/>
        </w:rPr>
        <w:t>adrese</w:t>
      </w:r>
      <w:r w:rsidR="00500ECE">
        <w:rPr>
          <w:rFonts w:cs="Arial"/>
          <w:szCs w:val="20"/>
        </w:rPr>
        <w:t> </w:t>
      </w:r>
      <w:hyperlink r:id="rId16" w:history="1">
        <w:r w:rsidR="00BF4E2D" w:rsidRPr="000E7E6D">
          <w:rPr>
            <w:rStyle w:val="Hypertextovodkaz"/>
          </w:rPr>
          <w:t>https://www.egd.cz/vseobecne-nakupni-podminky</w:t>
        </w:r>
      </w:hyperlink>
      <w:r w:rsidR="00BF4E2D">
        <w:rPr>
          <w:rFonts w:cs="Arial"/>
          <w:szCs w:val="20"/>
        </w:rPr>
        <w:t xml:space="preserve">. </w:t>
      </w:r>
      <w:r w:rsidR="00835C38"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w:t>
      </w:r>
      <w:r w:rsidR="00496A43" w:rsidRPr="00500ECE">
        <w:rPr>
          <w:rFonts w:cs="Arial"/>
          <w:szCs w:val="20"/>
        </w:rPr>
        <w:t xml:space="preserve">pracovních </w:t>
      </w:r>
      <w:r w:rsidR="00835C38" w:rsidRPr="00500ECE">
        <w:rPr>
          <w:rFonts w:cs="Arial"/>
          <w:szCs w:val="20"/>
        </w:rPr>
        <w:t>dnů od doručení nesouhlasného vyjádření prodávajícího se změnou obchodních podmínek.</w:t>
      </w:r>
      <w:r w:rsidR="00A660EE" w:rsidRPr="00500ECE">
        <w:rPr>
          <w:rFonts w:cs="Arial"/>
          <w:szCs w:val="20"/>
        </w:rPr>
        <w:t xml:space="preserve"> Výpovědní doba činí </w:t>
      </w:r>
      <w:r w:rsidR="00835C38" w:rsidRPr="00500ECE">
        <w:rPr>
          <w:rFonts w:cs="Arial"/>
          <w:szCs w:val="20"/>
        </w:rPr>
        <w:t xml:space="preserve">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00835C38" w:rsidRPr="00FE3275">
        <w:rPr>
          <w:rFonts w:cs="Arial"/>
          <w:szCs w:val="20"/>
        </w:rPr>
        <w:t>shodně, jako kdyby na takovém místě obchodních podmínek byl uveden kupující.</w:t>
      </w:r>
    </w:p>
    <w:p w14:paraId="389013BD" w14:textId="77777777" w:rsidR="00F55AEC" w:rsidRPr="00FE3275" w:rsidRDefault="00F55AEC" w:rsidP="00F55AEC">
      <w:pPr>
        <w:spacing w:line="280" w:lineRule="atLeast"/>
        <w:ind w:left="340"/>
        <w:jc w:val="both"/>
        <w:rPr>
          <w:rFonts w:cs="Arial"/>
          <w:szCs w:val="20"/>
        </w:rPr>
      </w:pPr>
    </w:p>
    <w:p w14:paraId="49EFD328" w14:textId="36D041A3" w:rsidR="00835C38" w:rsidRDefault="00B164F3" w:rsidP="00AA2874">
      <w:pPr>
        <w:numPr>
          <w:ilvl w:val="0"/>
          <w:numId w:val="18"/>
        </w:numPr>
        <w:spacing w:line="280" w:lineRule="atLeast"/>
        <w:jc w:val="both"/>
        <w:rPr>
          <w:rFonts w:cs="Arial"/>
          <w:szCs w:val="20"/>
        </w:rPr>
      </w:pPr>
      <w:r w:rsidRPr="006B2850">
        <w:rPr>
          <w:rFonts w:cs="Arial"/>
          <w:szCs w:val="20"/>
        </w:rPr>
        <w:t>V případě rozporu mezi ustanoveními této smlouvy a výše zmíněných obchodních podmínek mají přednost ustanovení uvedená v této smlouvě.</w:t>
      </w:r>
      <w:r w:rsidR="00F55AEC" w:rsidRPr="006B2850">
        <w:rPr>
          <w:rFonts w:cs="Arial"/>
          <w:szCs w:val="20"/>
        </w:rPr>
        <w:t xml:space="preserve"> V případě rozporu doložky INCOTERMS 20</w:t>
      </w:r>
      <w:r w:rsidR="00AA2874">
        <w:rPr>
          <w:rFonts w:cs="Arial"/>
          <w:szCs w:val="20"/>
        </w:rPr>
        <w:t>2</w:t>
      </w:r>
      <w:r w:rsidR="00F55AEC" w:rsidRPr="006B2850">
        <w:rPr>
          <w:rFonts w:cs="Arial"/>
          <w:szCs w:val="20"/>
        </w:rPr>
        <w:t xml:space="preserve">0, na kterou odkazuje tato smlouva a </w:t>
      </w:r>
      <w:r w:rsidR="005A5C95">
        <w:rPr>
          <w:rFonts w:cs="Arial"/>
          <w:szCs w:val="20"/>
        </w:rPr>
        <w:t xml:space="preserve">ustanovení </w:t>
      </w:r>
      <w:r w:rsidR="00F55AEC" w:rsidRPr="006B2850">
        <w:rPr>
          <w:rFonts w:cs="Arial"/>
          <w:szCs w:val="20"/>
        </w:rPr>
        <w:t>ob</w:t>
      </w:r>
      <w:r w:rsidR="00D87378" w:rsidRPr="006B2850">
        <w:rPr>
          <w:rFonts w:cs="Arial"/>
          <w:szCs w:val="20"/>
        </w:rPr>
        <w:t>chodních podmínek, má</w:t>
      </w:r>
      <w:r w:rsidR="00F82F8F" w:rsidRPr="006B2850">
        <w:rPr>
          <w:rFonts w:cs="Arial"/>
          <w:szCs w:val="20"/>
        </w:rPr>
        <w:t xml:space="preserve"> přednost tato</w:t>
      </w:r>
      <w:r w:rsidR="00F55AEC" w:rsidRPr="006B2850">
        <w:rPr>
          <w:rFonts w:cs="Arial"/>
          <w:szCs w:val="20"/>
        </w:rPr>
        <w:t xml:space="preserve"> doložka INCOTERMS 20</w:t>
      </w:r>
      <w:r w:rsidR="00AA2874">
        <w:rPr>
          <w:rFonts w:cs="Arial"/>
          <w:szCs w:val="20"/>
        </w:rPr>
        <w:t>2</w:t>
      </w:r>
      <w:r w:rsidR="00F55AEC" w:rsidRPr="006B2850">
        <w:rPr>
          <w:rFonts w:cs="Arial"/>
          <w:szCs w:val="20"/>
        </w:rPr>
        <w:t>0.</w:t>
      </w:r>
    </w:p>
    <w:p w14:paraId="1009A2CC" w14:textId="77777777" w:rsidR="006B2850" w:rsidRPr="006B2850" w:rsidRDefault="006B2850" w:rsidP="006B2850">
      <w:pPr>
        <w:spacing w:line="280" w:lineRule="atLeast"/>
        <w:ind w:left="340"/>
        <w:jc w:val="both"/>
        <w:rPr>
          <w:rFonts w:cs="Arial"/>
          <w:szCs w:val="20"/>
        </w:rPr>
      </w:pPr>
    </w:p>
    <w:p w14:paraId="5FFB9A27" w14:textId="77777777" w:rsidR="001A6839" w:rsidRDefault="001A6839" w:rsidP="00AA2874">
      <w:pPr>
        <w:numPr>
          <w:ilvl w:val="0"/>
          <w:numId w:val="18"/>
        </w:numPr>
        <w:spacing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5FFB9A28" w14:textId="77777777" w:rsidR="001A6839" w:rsidRDefault="001A6839" w:rsidP="001A6839">
      <w:pPr>
        <w:pStyle w:val="Odstavecseseznamem"/>
        <w:rPr>
          <w:rFonts w:cs="Arial"/>
          <w:szCs w:val="20"/>
        </w:rPr>
      </w:pPr>
    </w:p>
    <w:p w14:paraId="5FFB9A29" w14:textId="779DDA49" w:rsidR="00327D7B" w:rsidRPr="00DA2C52" w:rsidRDefault="00327D7B" w:rsidP="00AA2874">
      <w:pPr>
        <w:numPr>
          <w:ilvl w:val="0"/>
          <w:numId w:val="18"/>
        </w:numPr>
        <w:spacing w:line="280" w:lineRule="atLeast"/>
        <w:jc w:val="both"/>
        <w:rPr>
          <w:rFonts w:cs="Arial"/>
          <w:szCs w:val="20"/>
        </w:rPr>
      </w:pPr>
      <w:r w:rsidRPr="00DA2C52">
        <w:rPr>
          <w:rFonts w:cs="Arial"/>
          <w:szCs w:val="20"/>
        </w:rPr>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FFB9A2A" w14:textId="77777777" w:rsidR="00327D7B" w:rsidRPr="00DA2C52" w:rsidRDefault="00327D7B" w:rsidP="00060B31">
      <w:pPr>
        <w:spacing w:line="280" w:lineRule="atLeast"/>
        <w:jc w:val="both"/>
        <w:rPr>
          <w:rFonts w:cs="Arial"/>
          <w:szCs w:val="20"/>
        </w:rPr>
      </w:pPr>
    </w:p>
    <w:p w14:paraId="5FFB9A2B" w14:textId="0406B6CE" w:rsidR="00327D7B" w:rsidRPr="00CB653D" w:rsidRDefault="00327D7B" w:rsidP="00AA2874">
      <w:pPr>
        <w:widowControl w:val="0"/>
        <w:numPr>
          <w:ilvl w:val="0"/>
          <w:numId w:val="18"/>
        </w:numPr>
        <w:suppressAutoHyphens/>
        <w:spacing w:line="280" w:lineRule="atLeast"/>
        <w:jc w:val="both"/>
      </w:pPr>
      <w:r w:rsidRPr="00CB653D">
        <w:t>Jakékoliv změny této smlouv</w:t>
      </w:r>
      <w:r w:rsidR="00FA0F43" w:rsidRPr="00CB653D">
        <w:t>y</w:t>
      </w:r>
      <w:r w:rsidRPr="00CB653D">
        <w:t xml:space="preserve"> je možné provádět pouze písemně </w:t>
      </w:r>
      <w:r w:rsidR="00823F1D" w:rsidRPr="00CB653D">
        <w:t>formou dodatku k této smlouvě v souladu s </w:t>
      </w:r>
      <w:r w:rsidR="00900C5F" w:rsidRPr="00CB653D">
        <w:t xml:space="preserve">občanským zákoníkem </w:t>
      </w:r>
      <w:r w:rsidR="00823F1D" w:rsidRPr="00CB653D">
        <w:t>a Z</w:t>
      </w:r>
      <w:r w:rsidR="00E869AA" w:rsidRPr="00CB653D">
        <w:t>Z</w:t>
      </w:r>
      <w:r w:rsidR="00823F1D" w:rsidRPr="00CB653D">
        <w:t xml:space="preserve">VZ. </w:t>
      </w:r>
      <w:r w:rsidR="00145F4C" w:rsidRPr="00CB653D">
        <w:t xml:space="preserve">Změny v kontaktních údajích </w:t>
      </w:r>
      <w:r w:rsidR="002A56CB" w:rsidRPr="00CB653D">
        <w:t xml:space="preserve">a změny vymíněné v čl. III odst. 2. a 5. </w:t>
      </w:r>
      <w:r w:rsidR="00145F4C" w:rsidRPr="00CB653D">
        <w:t xml:space="preserve">lze činit i </w:t>
      </w:r>
      <w:r w:rsidR="00835C38" w:rsidRPr="00CB653D">
        <w:t>písemným oznámením (v listinné</w:t>
      </w:r>
      <w:r w:rsidR="00145F4C" w:rsidRPr="00CB653D">
        <w:t xml:space="preserve"> nebo v elektronické form</w:t>
      </w:r>
      <w:r w:rsidR="00835C38" w:rsidRPr="00CB653D">
        <w:t>ě) podepsaným oprávněnou osobou</w:t>
      </w:r>
      <w:r w:rsidR="00145F4C" w:rsidRPr="00CB653D">
        <w:t xml:space="preserve"> </w:t>
      </w:r>
      <w:r w:rsidR="00FE3275" w:rsidRPr="00CB653D">
        <w:t xml:space="preserve">(elektronicky ověřeným podpisem) </w:t>
      </w:r>
      <w:r w:rsidR="00145F4C" w:rsidRPr="00CB653D">
        <w:t>nebo</w:t>
      </w:r>
      <w:r w:rsidR="00CB653D">
        <w:t xml:space="preserve"> </w:t>
      </w:r>
      <w:r w:rsidR="00145F4C" w:rsidRPr="00CB653D">
        <w:t xml:space="preserve">prostřednictvím </w:t>
      </w:r>
      <w:r w:rsidR="00CB653D">
        <w:t>datových zpráv doručených do datových schránek smluvních stran</w:t>
      </w:r>
      <w:r w:rsidR="00145F4C" w:rsidRPr="00CB653D">
        <w:t>.</w:t>
      </w:r>
      <w:r w:rsidR="00FE3275" w:rsidRPr="00CB653D">
        <w:t xml:space="preserve"> </w:t>
      </w:r>
    </w:p>
    <w:p w14:paraId="5FFB9A2C" w14:textId="77777777" w:rsidR="008900B3" w:rsidRPr="00DA2C52" w:rsidRDefault="008900B3" w:rsidP="00060B31">
      <w:pPr>
        <w:pStyle w:val="Odstavecseseznamem"/>
        <w:spacing w:line="280" w:lineRule="atLeast"/>
        <w:rPr>
          <w:rFonts w:cs="Arial"/>
          <w:szCs w:val="20"/>
        </w:rPr>
      </w:pPr>
    </w:p>
    <w:p w14:paraId="5FFB9A2D" w14:textId="77777777" w:rsidR="008900B3" w:rsidRPr="00DA2C52" w:rsidRDefault="00153034" w:rsidP="00AA2874">
      <w:pPr>
        <w:widowControl w:val="0"/>
        <w:numPr>
          <w:ilvl w:val="0"/>
          <w:numId w:val="18"/>
        </w:numPr>
        <w:suppressAutoHyphens/>
        <w:spacing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8900B3" w:rsidRPr="00DA2C52">
        <w:t>.</w:t>
      </w:r>
    </w:p>
    <w:p w14:paraId="5FFB9A2E" w14:textId="77777777" w:rsidR="008900B3" w:rsidRPr="00DA2C52" w:rsidRDefault="008900B3" w:rsidP="00060B31">
      <w:pPr>
        <w:widowControl w:val="0"/>
        <w:suppressAutoHyphens/>
        <w:spacing w:line="280" w:lineRule="atLeast"/>
        <w:jc w:val="both"/>
      </w:pPr>
    </w:p>
    <w:p w14:paraId="5FFB9A2F" w14:textId="77777777" w:rsidR="008900B3" w:rsidRPr="00DA2C52" w:rsidRDefault="008900B3" w:rsidP="00AA2874">
      <w:pPr>
        <w:widowControl w:val="0"/>
        <w:numPr>
          <w:ilvl w:val="0"/>
          <w:numId w:val="18"/>
        </w:numPr>
        <w:suppressAutoHyphens/>
        <w:spacing w:line="280" w:lineRule="atLeast"/>
        <w:jc w:val="both"/>
      </w:pPr>
      <w:r w:rsidRPr="00DA2C52">
        <w:t>Pokud některé ujednání této smlouvy bude umožňovat dvojí výklad, bude nejednoznačným</w:t>
      </w:r>
      <w:r w:rsidR="00057D88" w:rsidRPr="00DA2C52">
        <w:t>,</w:t>
      </w:r>
      <w:r w:rsidRPr="00DA2C52">
        <w:t xml:space="preserve"> </w:t>
      </w:r>
      <w:r w:rsidRPr="00DA2C52">
        <w:lastRenderedPageBreak/>
        <w:t>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5FFB9A30" w14:textId="77777777" w:rsidR="008900B3" w:rsidRPr="00DA2C52" w:rsidRDefault="008900B3" w:rsidP="00CE69B1">
      <w:pPr>
        <w:pStyle w:val="Odstavecseseznamem"/>
        <w:spacing w:line="280" w:lineRule="atLeast"/>
        <w:rPr>
          <w:rFonts w:cs="Arial"/>
        </w:rPr>
      </w:pPr>
    </w:p>
    <w:p w14:paraId="5FFB9A31" w14:textId="40352720" w:rsidR="00BE181B" w:rsidRPr="00DA2C52" w:rsidRDefault="00327D7B" w:rsidP="00AA2874">
      <w:pPr>
        <w:pStyle w:val="Odstavecseseznamem"/>
        <w:numPr>
          <w:ilvl w:val="0"/>
          <w:numId w:val="18"/>
        </w:numPr>
        <w:spacing w:line="280" w:lineRule="atLeast"/>
        <w:jc w:val="both"/>
        <w:rPr>
          <w:rFonts w:cs="Arial"/>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smyslu ustanovení § 89a zákona č. 99/1963 Sb., občanský soudní řád, ve znění pozdějších předpisů dohodly, že místně příslušným soudem pro řešení sporů bude </w:t>
      </w:r>
      <w:r w:rsidR="00153034">
        <w:rPr>
          <w:rFonts w:cs="Arial"/>
        </w:rPr>
        <w:t>Okresní</w:t>
      </w:r>
      <w:r w:rsidR="00BE181B" w:rsidRPr="00DA2C52">
        <w:rPr>
          <w:rFonts w:cs="Arial"/>
        </w:rPr>
        <w:t xml:space="preserve"> soud </w:t>
      </w:r>
      <w:r w:rsidR="00153034">
        <w:rPr>
          <w:rFonts w:cs="Arial"/>
        </w:rPr>
        <w:t>v Českých Budějovicích</w:t>
      </w:r>
      <w:r w:rsidR="00BE181B" w:rsidRPr="00DA2C52">
        <w:rPr>
          <w:rFonts w:cs="Arial"/>
        </w:rPr>
        <w:t>.</w:t>
      </w:r>
    </w:p>
    <w:p w14:paraId="5FFB9A32" w14:textId="77777777" w:rsidR="00B11978" w:rsidRPr="00DA2C52" w:rsidRDefault="00B11978" w:rsidP="00DA2C52">
      <w:pPr>
        <w:pStyle w:val="Odstavecseseznamem"/>
        <w:spacing w:line="280" w:lineRule="atLeast"/>
        <w:ind w:left="340"/>
        <w:jc w:val="both"/>
        <w:rPr>
          <w:rFonts w:cs="Arial"/>
        </w:rPr>
      </w:pPr>
    </w:p>
    <w:p w14:paraId="5FFB9A33" w14:textId="522AD5C8" w:rsidR="008900B3" w:rsidRPr="00DA2C52" w:rsidRDefault="00AA2874" w:rsidP="00AA2874">
      <w:pPr>
        <w:widowControl w:val="0"/>
        <w:numPr>
          <w:ilvl w:val="0"/>
          <w:numId w:val="18"/>
        </w:numPr>
        <w:suppressAutoHyphens/>
        <w:spacing w:line="280" w:lineRule="atLeast"/>
        <w:jc w:val="both"/>
      </w:pPr>
      <w:r w:rsidRPr="00DA2C52">
        <w:t xml:space="preserve">Tato smlouva je </w:t>
      </w:r>
      <w:r>
        <w:t>podepsána smluvními stranami</w:t>
      </w:r>
      <w:r w:rsidRPr="00DA2C52">
        <w:t xml:space="preserve"> </w:t>
      </w:r>
      <w:r>
        <w:t>elektronicky</w:t>
      </w:r>
      <w:r w:rsidRPr="00DA2C52">
        <w:t>.</w:t>
      </w:r>
      <w:r>
        <w:t xml:space="preserve"> </w:t>
      </w:r>
      <w:r w:rsidR="002D5633">
        <w:t>Každá smluvní strana</w:t>
      </w:r>
      <w:r>
        <w:t xml:space="preserve"> obdrží elektronický originál smlouvy</w:t>
      </w:r>
      <w:r w:rsidR="00242298">
        <w:rPr>
          <w:rFonts w:cs="Arial"/>
          <w:szCs w:val="20"/>
        </w:rPr>
        <w:t>.</w:t>
      </w:r>
    </w:p>
    <w:p w14:paraId="5FFB9A34" w14:textId="77777777" w:rsidR="008900B3" w:rsidRPr="00DA2C52" w:rsidRDefault="008900B3" w:rsidP="00CE69B1">
      <w:pPr>
        <w:pStyle w:val="Odstavecseseznamem"/>
        <w:spacing w:line="280" w:lineRule="atLeast"/>
        <w:rPr>
          <w:rFonts w:cs="Arial"/>
          <w:szCs w:val="20"/>
        </w:rPr>
      </w:pPr>
    </w:p>
    <w:p w14:paraId="5FFB9A35" w14:textId="61D2C1C6" w:rsidR="008900B3" w:rsidRPr="00AA2874" w:rsidRDefault="00327D7B" w:rsidP="00AA2874">
      <w:pPr>
        <w:widowControl w:val="0"/>
        <w:numPr>
          <w:ilvl w:val="0"/>
          <w:numId w:val="18"/>
        </w:numPr>
        <w:suppressAutoHyphens/>
        <w:spacing w:line="280" w:lineRule="atLeast"/>
        <w:jc w:val="both"/>
      </w:pPr>
      <w:r w:rsidRPr="00DA2C52">
        <w:rPr>
          <w:rFonts w:cs="Arial"/>
          <w:szCs w:val="20"/>
        </w:rPr>
        <w:t>Smlouva nabý</w:t>
      </w:r>
      <w:r w:rsidRPr="000662C4">
        <w:rPr>
          <w:rFonts w:cs="Arial"/>
          <w:szCs w:val="20"/>
        </w:rPr>
        <w:t>vá účinnosti dnem podpisu opr</w:t>
      </w:r>
      <w:r w:rsidRPr="00DA2C52">
        <w:rPr>
          <w:rFonts w:cs="Arial"/>
          <w:szCs w:val="20"/>
        </w:rPr>
        <w:t>ávněných zástupců obou smluvních stran.</w:t>
      </w:r>
    </w:p>
    <w:p w14:paraId="30F1FE7D" w14:textId="77777777" w:rsidR="00AA2874" w:rsidRDefault="00AA2874" w:rsidP="00AA2874">
      <w:pPr>
        <w:pStyle w:val="Odstavecseseznamem"/>
      </w:pPr>
    </w:p>
    <w:p w14:paraId="6D60ADA2" w14:textId="7A574328" w:rsidR="00AA2874" w:rsidRPr="00DA2C52" w:rsidRDefault="00AA2874" w:rsidP="00AA2874">
      <w:pPr>
        <w:pStyle w:val="odstavec2"/>
        <w:numPr>
          <w:ilvl w:val="0"/>
          <w:numId w:val="18"/>
        </w:numPr>
      </w:pPr>
      <w: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5FFB9A36" w14:textId="77777777" w:rsidR="00ED41A4" w:rsidRPr="00DA2C52" w:rsidRDefault="00ED41A4" w:rsidP="00A4299D">
      <w:pPr>
        <w:widowControl w:val="0"/>
        <w:suppressAutoHyphens/>
        <w:spacing w:line="280" w:lineRule="atLeast"/>
        <w:ind w:left="340"/>
        <w:jc w:val="both"/>
      </w:pPr>
    </w:p>
    <w:p w14:paraId="5FFB9A37" w14:textId="17E78CCA" w:rsidR="00ED41A4" w:rsidRPr="009D5595" w:rsidRDefault="00153034" w:rsidP="00AA2874">
      <w:pPr>
        <w:widowControl w:val="0"/>
        <w:numPr>
          <w:ilvl w:val="0"/>
          <w:numId w:val="18"/>
        </w:numPr>
        <w:suppressAutoHyphens/>
        <w:spacing w:line="280" w:lineRule="atLeast"/>
        <w:jc w:val="both"/>
        <w:rPr>
          <w:rFonts w:cs="Arial"/>
          <w:szCs w:val="20"/>
        </w:rPr>
      </w:pPr>
      <w:r w:rsidRPr="009D5595">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1510DBC1" w14:textId="77777777" w:rsidR="00415298" w:rsidRPr="009D5595" w:rsidRDefault="00415298" w:rsidP="00415298">
      <w:pPr>
        <w:widowControl w:val="0"/>
        <w:suppressAutoHyphens/>
        <w:spacing w:line="280" w:lineRule="atLeast"/>
        <w:ind w:left="340"/>
        <w:jc w:val="both"/>
        <w:rPr>
          <w:rFonts w:cs="Arial"/>
          <w:szCs w:val="20"/>
        </w:rPr>
      </w:pPr>
    </w:p>
    <w:p w14:paraId="4CE628D2" w14:textId="55C548C6" w:rsidR="00415298" w:rsidRPr="000662C4" w:rsidRDefault="00415298" w:rsidP="00AA2874">
      <w:pPr>
        <w:widowControl w:val="0"/>
        <w:numPr>
          <w:ilvl w:val="0"/>
          <w:numId w:val="18"/>
        </w:numPr>
        <w:suppressAutoHyphens/>
        <w:spacing w:line="280" w:lineRule="atLeast"/>
        <w:jc w:val="both"/>
        <w:rPr>
          <w:rFonts w:cs="Arial"/>
          <w:szCs w:val="20"/>
        </w:rPr>
      </w:pPr>
      <w:r w:rsidRPr="000662C4">
        <w:rPr>
          <w:rFonts w:cs="Arial"/>
          <w:szCs w:val="20"/>
        </w:rPr>
        <w:t xml:space="preserve">Smluvní strany vylučují aplikaci následujících ustanovení občanského zákoníku na tuto smlouvu: § 557, §§ </w:t>
      </w:r>
      <w:proofErr w:type="gramStart"/>
      <w:r w:rsidRPr="000662C4">
        <w:rPr>
          <w:rFonts w:cs="Arial"/>
          <w:szCs w:val="20"/>
        </w:rPr>
        <w:t>1793 – 1795</w:t>
      </w:r>
      <w:proofErr w:type="gramEnd"/>
      <w:r w:rsidRPr="000662C4">
        <w:rPr>
          <w:rFonts w:cs="Arial"/>
          <w:szCs w:val="20"/>
        </w:rPr>
        <w:t>, § 1799</w:t>
      </w:r>
      <w:r w:rsidR="003439E8" w:rsidRPr="000662C4">
        <w:rPr>
          <w:rFonts w:cs="Arial"/>
          <w:szCs w:val="20"/>
        </w:rPr>
        <w:t xml:space="preserve"> a</w:t>
      </w:r>
      <w:r w:rsidRPr="000662C4">
        <w:rPr>
          <w:rFonts w:cs="Arial"/>
          <w:szCs w:val="20"/>
        </w:rPr>
        <w:t xml:space="preserve"> § 1800</w:t>
      </w:r>
      <w:r w:rsidR="003439E8" w:rsidRPr="000662C4">
        <w:rPr>
          <w:rFonts w:cs="Arial"/>
          <w:szCs w:val="20"/>
        </w:rPr>
        <w:t>.</w:t>
      </w:r>
    </w:p>
    <w:p w14:paraId="45825E89" w14:textId="77777777" w:rsidR="00415298" w:rsidRPr="00415298" w:rsidRDefault="00415298" w:rsidP="00415298">
      <w:pPr>
        <w:widowControl w:val="0"/>
        <w:suppressAutoHyphens/>
        <w:spacing w:line="280" w:lineRule="atLeast"/>
        <w:ind w:left="340"/>
        <w:jc w:val="both"/>
        <w:rPr>
          <w:rFonts w:cs="Arial"/>
          <w:szCs w:val="20"/>
        </w:rPr>
      </w:pPr>
    </w:p>
    <w:p w14:paraId="0AEA5469" w14:textId="0C85AD19" w:rsidR="00415298" w:rsidRPr="009D5595" w:rsidRDefault="00415298" w:rsidP="00AA2874">
      <w:pPr>
        <w:widowControl w:val="0"/>
        <w:numPr>
          <w:ilvl w:val="0"/>
          <w:numId w:val="18"/>
        </w:numPr>
        <w:suppressAutoHyphens/>
        <w:spacing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43193A4B" w14:textId="77777777" w:rsidR="00415298" w:rsidRPr="009D5595" w:rsidRDefault="00415298" w:rsidP="00415298">
      <w:pPr>
        <w:widowControl w:val="0"/>
        <w:suppressAutoHyphens/>
        <w:spacing w:line="280" w:lineRule="atLeast"/>
        <w:ind w:left="340"/>
        <w:jc w:val="both"/>
        <w:rPr>
          <w:rFonts w:cs="Arial"/>
          <w:szCs w:val="20"/>
        </w:rPr>
      </w:pPr>
    </w:p>
    <w:p w14:paraId="140F2ACC" w14:textId="4F432802" w:rsidR="00415298" w:rsidRPr="009D5595" w:rsidRDefault="00415298" w:rsidP="00AA2874">
      <w:pPr>
        <w:widowControl w:val="0"/>
        <w:numPr>
          <w:ilvl w:val="0"/>
          <w:numId w:val="18"/>
        </w:numPr>
        <w:suppressAutoHyphens/>
        <w:spacing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5FFB9A3A" w14:textId="77777777" w:rsidR="009E3167" w:rsidRPr="00DA2C52" w:rsidRDefault="009E3167" w:rsidP="00415298">
      <w:pPr>
        <w:widowControl w:val="0"/>
        <w:suppressAutoHyphens/>
        <w:spacing w:line="280" w:lineRule="atLeast"/>
        <w:ind w:left="340"/>
        <w:jc w:val="both"/>
        <w:rPr>
          <w:rFonts w:cs="Arial"/>
        </w:rPr>
      </w:pPr>
    </w:p>
    <w:p w14:paraId="17BF004A" w14:textId="0592054D" w:rsidR="00835C38" w:rsidRPr="00487203" w:rsidRDefault="0065209F" w:rsidP="00AA2874">
      <w:pPr>
        <w:pStyle w:val="Odstavecseseznamem"/>
        <w:numPr>
          <w:ilvl w:val="0"/>
          <w:numId w:val="18"/>
        </w:numPr>
        <w:spacing w:after="120" w:line="280" w:lineRule="atLeast"/>
        <w:jc w:val="both"/>
        <w:rPr>
          <w:iCs/>
        </w:rPr>
      </w:pPr>
      <w:r>
        <w:rPr>
          <w:iCs/>
        </w:rPr>
        <w:t>Prodávající</w:t>
      </w:r>
      <w:r w:rsidRPr="00487203">
        <w:rPr>
          <w:iCs/>
        </w:rPr>
        <w:t xml:space="preserve"> </w:t>
      </w:r>
      <w:r w:rsidR="00835C38" w:rsidRPr="00487203">
        <w:rPr>
          <w:iCs/>
        </w:rPr>
        <w:t xml:space="preserve">prohlašuje, že ke dni podpisu smlouvy není veden v registru plátců DPH jako nespolehlivý plátce. Dále prohlašuje, že jeho bankovní účet uváděný v záhlaví smlouvy je totožný s jeho účtem zveřejněným v registru plátců DPH. V případě, že se některé z prohlášení </w:t>
      </w:r>
      <w:r w:rsidRPr="0065209F">
        <w:rPr>
          <w:iCs/>
        </w:rPr>
        <w:t>prodávající</w:t>
      </w:r>
      <w:r>
        <w:rPr>
          <w:iCs/>
        </w:rPr>
        <w:t>ho</w:t>
      </w:r>
      <w:r w:rsidRPr="0065209F">
        <w:rPr>
          <w:iCs/>
        </w:rPr>
        <w:t xml:space="preserve"> </w:t>
      </w:r>
      <w:r w:rsidR="00835C38" w:rsidRPr="00487203">
        <w:rPr>
          <w:iCs/>
        </w:rPr>
        <w:t xml:space="preserve">ukáže jako nepravdivé, zavazuje se </w:t>
      </w:r>
      <w:r>
        <w:rPr>
          <w:iCs/>
        </w:rPr>
        <w:t>prodávající</w:t>
      </w:r>
      <w:r w:rsidRPr="00487203">
        <w:rPr>
          <w:iCs/>
        </w:rPr>
        <w:t xml:space="preserve"> </w:t>
      </w:r>
      <w:r w:rsidR="00835C38" w:rsidRPr="00487203">
        <w:rPr>
          <w:iCs/>
        </w:rPr>
        <w:t xml:space="preserve">zaplatit </w:t>
      </w:r>
      <w:r>
        <w:rPr>
          <w:iCs/>
        </w:rPr>
        <w:t>kupujícímu</w:t>
      </w:r>
      <w:r w:rsidRPr="00487203">
        <w:rPr>
          <w:iCs/>
        </w:rPr>
        <w:t xml:space="preserve"> </w:t>
      </w:r>
      <w:r w:rsidR="00835C38" w:rsidRPr="00487203">
        <w:rPr>
          <w:iCs/>
        </w:rPr>
        <w:t xml:space="preserve">smluvní pokutu ve výši </w:t>
      </w:r>
      <w:proofErr w:type="gramStart"/>
      <w:r w:rsidR="00835C38" w:rsidRPr="00487203">
        <w:rPr>
          <w:iCs/>
        </w:rPr>
        <w:t>50.000,-</w:t>
      </w:r>
      <w:proofErr w:type="gramEnd"/>
      <w:r w:rsidR="00835C38" w:rsidRPr="00487203">
        <w:rPr>
          <w:iCs/>
        </w:rPr>
        <w:t xml:space="preserve"> Kč.  Vedle smluvní pokuty má </w:t>
      </w:r>
      <w:r>
        <w:rPr>
          <w:iCs/>
        </w:rPr>
        <w:t>kupující</w:t>
      </w:r>
      <w:r w:rsidRPr="00487203">
        <w:rPr>
          <w:iCs/>
        </w:rPr>
        <w:t xml:space="preserve"> </w:t>
      </w:r>
      <w:r w:rsidR="00835C38" w:rsidRPr="00487203">
        <w:rPr>
          <w:iCs/>
        </w:rPr>
        <w:t xml:space="preserve">právo na náhradu škody v plné výši, čímž smluvní strany vylučují použití § 2050 </w:t>
      </w:r>
      <w:r w:rsidR="00D23D3C">
        <w:rPr>
          <w:rFonts w:cs="Arial"/>
        </w:rPr>
        <w:t>občanského zákoníku</w:t>
      </w:r>
      <w:r w:rsidR="00835C38" w:rsidRPr="00487203">
        <w:rPr>
          <w:iCs/>
        </w:rPr>
        <w:t xml:space="preserve">. </w:t>
      </w:r>
      <w:r>
        <w:rPr>
          <w:iCs/>
        </w:rPr>
        <w:t>P</w:t>
      </w:r>
      <w:r w:rsidRPr="0065209F">
        <w:rPr>
          <w:iCs/>
        </w:rPr>
        <w:t>rodávající</w:t>
      </w:r>
      <w:r w:rsidR="00835C38"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smyslu § 109 zákona o DPH, vyhrazuje si </w:t>
      </w:r>
      <w:r>
        <w:rPr>
          <w:iCs/>
        </w:rPr>
        <w:t>kupující</w:t>
      </w:r>
      <w:r w:rsidRPr="00487203">
        <w:rPr>
          <w:iCs/>
        </w:rPr>
        <w:t xml:space="preserve"> </w:t>
      </w:r>
      <w:r w:rsidR="00835C38" w:rsidRPr="00487203">
        <w:rPr>
          <w:iCs/>
        </w:rPr>
        <w:t xml:space="preserve">právo uhradit </w:t>
      </w:r>
      <w:r w:rsidR="00835C38" w:rsidRPr="00487203">
        <w:rPr>
          <w:iCs/>
        </w:rPr>
        <w:lastRenderedPageBreak/>
        <w:t xml:space="preserve">daň z těchto zdanitelných plnění 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109a téhož zákona. </w:t>
      </w:r>
      <w:r w:rsidR="006B3C1A">
        <w:rPr>
          <w:iCs/>
        </w:rPr>
        <w:t>Prodávajícímu</w:t>
      </w:r>
      <w:r w:rsidR="00835C38" w:rsidRPr="00487203">
        <w:rPr>
          <w:iCs/>
        </w:rPr>
        <w:t xml:space="preserve"> bude o tuto daň snížena úhrada. Aplikací výše uvedeného postupu zaniká závazek 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835C38">
        <w:rPr>
          <w:iCs/>
        </w:rPr>
        <w:t>neprodleně písemně oznámit.</w:t>
      </w:r>
    </w:p>
    <w:p w14:paraId="5FFB9A3C" w14:textId="77777777" w:rsidR="009E3167" w:rsidRPr="00DA2C52" w:rsidRDefault="009E3167" w:rsidP="000A3FC0">
      <w:pPr>
        <w:spacing w:line="280" w:lineRule="atLeast"/>
        <w:rPr>
          <w:rFonts w:cs="Arial"/>
          <w:szCs w:val="20"/>
        </w:rPr>
      </w:pPr>
    </w:p>
    <w:p w14:paraId="5FFB9A3D" w14:textId="77777777" w:rsidR="00327D7B" w:rsidRPr="00DA2C52" w:rsidRDefault="00327D7B" w:rsidP="00AA2874">
      <w:pPr>
        <w:widowControl w:val="0"/>
        <w:numPr>
          <w:ilvl w:val="0"/>
          <w:numId w:val="18"/>
        </w:numPr>
        <w:suppressAutoHyphens/>
        <w:spacing w:line="280" w:lineRule="atLeast"/>
        <w:jc w:val="both"/>
      </w:pPr>
      <w:r w:rsidRPr="00DA2C52">
        <w:rPr>
          <w:rFonts w:cs="Arial"/>
          <w:szCs w:val="20"/>
        </w:rPr>
        <w:t>Nedílnou součástí této smlouvy jsou:</w:t>
      </w:r>
    </w:p>
    <w:p w14:paraId="5FFB9A3E" w14:textId="77777777" w:rsidR="00327D7B" w:rsidRPr="00DA2C52" w:rsidRDefault="00327D7B" w:rsidP="00060B31">
      <w:pPr>
        <w:spacing w:line="280" w:lineRule="atLeast"/>
        <w:jc w:val="both"/>
        <w:rPr>
          <w:rFonts w:cs="Arial"/>
          <w:szCs w:val="20"/>
        </w:rPr>
      </w:pPr>
    </w:p>
    <w:p w14:paraId="1178E3F2" w14:textId="38241C0D" w:rsidR="00FE3275" w:rsidRDefault="00FE3275" w:rsidP="00FE3275">
      <w:pPr>
        <w:spacing w:line="280" w:lineRule="atLeast"/>
        <w:ind w:left="360"/>
        <w:jc w:val="both"/>
        <w:rPr>
          <w:rFonts w:cs="Arial"/>
          <w:szCs w:val="20"/>
        </w:rPr>
      </w:pPr>
      <w:r w:rsidRPr="001078C4">
        <w:rPr>
          <w:rFonts w:cs="Arial"/>
          <w:szCs w:val="20"/>
          <w:u w:val="single"/>
        </w:rPr>
        <w:t xml:space="preserve">Příloha </w:t>
      </w:r>
      <w:proofErr w:type="gramStart"/>
      <w:r w:rsidRPr="001078C4">
        <w:rPr>
          <w:rFonts w:cs="Arial"/>
          <w:szCs w:val="20"/>
          <w:u w:val="single"/>
        </w:rPr>
        <w:t>1</w:t>
      </w:r>
      <w:r>
        <w:rPr>
          <w:rFonts w:cs="Arial"/>
          <w:szCs w:val="20"/>
          <w:u w:val="single"/>
        </w:rPr>
        <w:t>a</w:t>
      </w:r>
      <w:proofErr w:type="gramEnd"/>
      <w:r w:rsidRPr="00DA2C52">
        <w:rPr>
          <w:rFonts w:cs="Arial"/>
          <w:szCs w:val="20"/>
        </w:rPr>
        <w:t xml:space="preserve"> – </w:t>
      </w:r>
      <w:r w:rsidR="00805A5D">
        <w:rPr>
          <w:rFonts w:cs="Arial"/>
          <w:szCs w:val="20"/>
        </w:rPr>
        <w:t>Cenová specifikace předmětu plnění</w:t>
      </w:r>
      <w:r>
        <w:rPr>
          <w:rFonts w:cs="Arial"/>
          <w:szCs w:val="20"/>
        </w:rPr>
        <w:t>;</w:t>
      </w:r>
    </w:p>
    <w:p w14:paraId="65CD6E3D" w14:textId="77777777" w:rsidR="00FE3275" w:rsidRDefault="00FE3275" w:rsidP="00FE3275">
      <w:pPr>
        <w:spacing w:line="280" w:lineRule="atLeast"/>
        <w:ind w:left="360"/>
        <w:jc w:val="both"/>
        <w:rPr>
          <w:rFonts w:cs="Arial"/>
          <w:szCs w:val="20"/>
        </w:rPr>
      </w:pPr>
      <w:r w:rsidRPr="001078C4">
        <w:rPr>
          <w:rFonts w:cs="Arial"/>
          <w:szCs w:val="20"/>
          <w:u w:val="single"/>
        </w:rPr>
        <w:t xml:space="preserve">Příloha </w:t>
      </w:r>
      <w:proofErr w:type="gramStart"/>
      <w:r w:rsidRPr="001078C4">
        <w:rPr>
          <w:rFonts w:cs="Arial"/>
          <w:szCs w:val="20"/>
          <w:u w:val="single"/>
        </w:rPr>
        <w:t>1</w:t>
      </w:r>
      <w:r>
        <w:rPr>
          <w:rFonts w:cs="Arial"/>
          <w:szCs w:val="20"/>
          <w:u w:val="single"/>
        </w:rPr>
        <w:t>b</w:t>
      </w:r>
      <w:proofErr w:type="gramEnd"/>
      <w:r w:rsidRPr="00DA2C52">
        <w:rPr>
          <w:rFonts w:cs="Arial"/>
          <w:szCs w:val="20"/>
        </w:rPr>
        <w:t xml:space="preserve"> – </w:t>
      </w:r>
      <w:r w:rsidRPr="00F80BAA">
        <w:rPr>
          <w:rFonts w:cs="Arial"/>
          <w:szCs w:val="20"/>
        </w:rPr>
        <w:t>Místo plnění (konsignační sklady) a dodávané množství</w:t>
      </w:r>
      <w:r>
        <w:rPr>
          <w:rFonts w:cs="Arial"/>
          <w:szCs w:val="20"/>
        </w:rPr>
        <w:t>;</w:t>
      </w:r>
    </w:p>
    <w:p w14:paraId="150B0443" w14:textId="77777777" w:rsidR="00FE3275" w:rsidRDefault="00FE3275" w:rsidP="00FE3275">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62AF399B" w14:textId="3FF65ED5" w:rsidR="00FE3275" w:rsidRPr="006914A6" w:rsidRDefault="00FE3275" w:rsidP="00FE3275">
      <w:pPr>
        <w:spacing w:line="280" w:lineRule="atLeast"/>
        <w:ind w:left="360"/>
        <w:jc w:val="both"/>
        <w:rPr>
          <w:rFonts w:cs="Arial"/>
          <w:szCs w:val="20"/>
        </w:rPr>
      </w:pPr>
      <w:r>
        <w:rPr>
          <w:rFonts w:cs="Arial"/>
          <w:szCs w:val="20"/>
          <w:u w:val="single"/>
        </w:rPr>
        <w:t>Příloha 3</w:t>
      </w:r>
      <w:r>
        <w:rPr>
          <w:rFonts w:cs="Arial"/>
          <w:szCs w:val="20"/>
        </w:rPr>
        <w:t xml:space="preserve"> – Technické parametry uváděné </w:t>
      </w:r>
      <w:r w:rsidR="00805A5D">
        <w:rPr>
          <w:rFonts w:cs="Arial"/>
          <w:szCs w:val="20"/>
        </w:rPr>
        <w:t>účastníkem</w:t>
      </w:r>
      <w:r w:rsidR="000662C4">
        <w:rPr>
          <w:rFonts w:cs="Arial"/>
          <w:szCs w:val="20"/>
        </w:rPr>
        <w:t>;</w:t>
      </w:r>
    </w:p>
    <w:p w14:paraId="7741E325" w14:textId="77777777" w:rsidR="00FE3275" w:rsidRPr="00DA2C52" w:rsidRDefault="00FE3275" w:rsidP="00FE3275">
      <w:pPr>
        <w:spacing w:line="280" w:lineRule="atLeast"/>
        <w:ind w:left="360"/>
        <w:jc w:val="both"/>
        <w:rPr>
          <w:rFonts w:cs="Arial"/>
          <w:szCs w:val="20"/>
        </w:rPr>
      </w:pPr>
      <w:r w:rsidRPr="001078C4">
        <w:rPr>
          <w:rFonts w:cs="Arial"/>
          <w:szCs w:val="20"/>
          <w:u w:val="single"/>
        </w:rPr>
        <w:t xml:space="preserve">Příloha </w:t>
      </w:r>
      <w:r>
        <w:rPr>
          <w:rFonts w:cs="Arial"/>
          <w:szCs w:val="20"/>
          <w:u w:val="single"/>
        </w:rPr>
        <w:t>4</w:t>
      </w:r>
      <w:r>
        <w:rPr>
          <w:rFonts w:cs="Arial"/>
          <w:szCs w:val="20"/>
        </w:rPr>
        <w:t xml:space="preserve"> – </w:t>
      </w:r>
      <w:r>
        <w:rPr>
          <w:rFonts w:eastAsia="Calibri" w:cs="Arial"/>
          <w:szCs w:val="20"/>
          <w:lang w:eastAsia="en-US"/>
        </w:rPr>
        <w:t>Obchodní podmínky a prohlášení prodávajícího o akceptaci vybraných ustanovení obchodních podmínek</w:t>
      </w:r>
      <w:r>
        <w:rPr>
          <w:rFonts w:cs="Arial"/>
          <w:szCs w:val="20"/>
        </w:rPr>
        <w:t>;</w:t>
      </w:r>
    </w:p>
    <w:p w14:paraId="54C811D8" w14:textId="28DB1C88" w:rsidR="00FE3275" w:rsidRDefault="00FE3275" w:rsidP="00FE3275">
      <w:pPr>
        <w:spacing w:line="280" w:lineRule="atLeast"/>
        <w:ind w:left="360"/>
        <w:jc w:val="both"/>
        <w:rPr>
          <w:rFonts w:eastAsia="Calibri" w:cs="Arial"/>
          <w:szCs w:val="20"/>
          <w:lang w:eastAsia="en-US"/>
        </w:rPr>
      </w:pPr>
      <w:r w:rsidRPr="001078C4">
        <w:rPr>
          <w:rFonts w:eastAsia="Calibri" w:cs="Arial"/>
          <w:szCs w:val="20"/>
          <w:u w:val="single"/>
          <w:lang w:eastAsia="en-US"/>
        </w:rPr>
        <w:t xml:space="preserve">Příloha </w:t>
      </w:r>
      <w:r w:rsidR="00175917">
        <w:rPr>
          <w:rFonts w:eastAsia="Calibri" w:cs="Arial"/>
          <w:szCs w:val="20"/>
          <w:u w:val="single"/>
          <w:lang w:eastAsia="en-US"/>
        </w:rPr>
        <w:t>5</w:t>
      </w:r>
      <w:r>
        <w:rPr>
          <w:rFonts w:eastAsia="Calibri" w:cs="Arial"/>
          <w:szCs w:val="20"/>
          <w:lang w:eastAsia="en-US"/>
        </w:rPr>
        <w:t xml:space="preserve"> – </w:t>
      </w:r>
      <w:r w:rsidR="0040670A">
        <w:rPr>
          <w:rFonts w:eastAsia="Calibri" w:cs="Arial"/>
          <w:szCs w:val="20"/>
          <w:lang w:eastAsia="en-US"/>
        </w:rPr>
        <w:t xml:space="preserve">Podmínky balení a </w:t>
      </w:r>
      <w:r w:rsidR="0040670A" w:rsidRPr="006853EC">
        <w:rPr>
          <w:rFonts w:eastAsia="Calibri" w:cs="Arial"/>
          <w:szCs w:val="20"/>
          <w:lang w:eastAsia="en-US"/>
        </w:rPr>
        <w:t>zapůjčení, vrácení a úhrady ceny obalů</w:t>
      </w:r>
      <w:r>
        <w:rPr>
          <w:rFonts w:eastAsia="Calibri" w:cs="Arial"/>
          <w:szCs w:val="20"/>
          <w:lang w:eastAsia="en-US"/>
        </w:rPr>
        <w:t>;</w:t>
      </w:r>
    </w:p>
    <w:p w14:paraId="5FFB9A48" w14:textId="180122D3" w:rsidR="00327D7B" w:rsidRDefault="00FE3275" w:rsidP="00694B7A">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175917">
        <w:rPr>
          <w:rFonts w:eastAsia="Calibri" w:cs="Arial"/>
          <w:szCs w:val="20"/>
          <w:u w:val="single"/>
          <w:lang w:eastAsia="en-US"/>
        </w:rPr>
        <w:t>6</w:t>
      </w:r>
      <w:r w:rsidRPr="006853EC">
        <w:rPr>
          <w:rFonts w:eastAsia="Calibri" w:cs="Arial"/>
          <w:szCs w:val="20"/>
          <w:lang w:eastAsia="en-US"/>
        </w:rPr>
        <w:t xml:space="preserve"> – </w:t>
      </w:r>
      <w:r w:rsidR="0040670A" w:rsidRPr="00F706F8">
        <w:rPr>
          <w:rFonts w:cs="Arial"/>
          <w:szCs w:val="20"/>
        </w:rPr>
        <w:t>Specifické podmínky pro</w:t>
      </w:r>
      <w:r w:rsidR="0040670A">
        <w:rPr>
          <w:rFonts w:cs="Arial"/>
          <w:szCs w:val="20"/>
        </w:rPr>
        <w:t xml:space="preserve"> dopravu,</w:t>
      </w:r>
      <w:r w:rsidR="0040670A" w:rsidRPr="00F706F8">
        <w:rPr>
          <w:rFonts w:cs="Arial"/>
          <w:szCs w:val="20"/>
        </w:rPr>
        <w:t xml:space="preserve"> skladování</w:t>
      </w:r>
      <w:r w:rsidR="0040670A" w:rsidRPr="006853EC">
        <w:rPr>
          <w:rFonts w:cs="Arial"/>
          <w:szCs w:val="20"/>
        </w:rPr>
        <w:t xml:space="preserve"> nebo manipulaci</w:t>
      </w:r>
      <w:r w:rsidR="00694B7A">
        <w:rPr>
          <w:rFonts w:eastAsia="Calibri" w:cs="Arial"/>
          <w:szCs w:val="20"/>
          <w:lang w:eastAsia="en-US"/>
        </w:rPr>
        <w:t>;</w:t>
      </w:r>
    </w:p>
    <w:p w14:paraId="3C42B412" w14:textId="0291F006" w:rsidR="00694B7A" w:rsidRPr="00550FD2" w:rsidRDefault="00694B7A" w:rsidP="00694B7A">
      <w:pPr>
        <w:spacing w:line="280" w:lineRule="atLeast"/>
        <w:ind w:left="360"/>
        <w:jc w:val="both"/>
        <w:rPr>
          <w:rFonts w:eastAsia="Calibri" w:cs="Arial"/>
          <w:szCs w:val="20"/>
          <w:lang w:eastAsia="en-US"/>
        </w:rPr>
      </w:pPr>
      <w:r w:rsidRPr="001078C4">
        <w:rPr>
          <w:rFonts w:eastAsia="Calibri" w:cs="Arial"/>
          <w:szCs w:val="20"/>
          <w:u w:val="single"/>
          <w:lang w:eastAsia="en-US"/>
        </w:rPr>
        <w:t xml:space="preserve">Příloha </w:t>
      </w:r>
      <w:r>
        <w:rPr>
          <w:rFonts w:eastAsia="Calibri" w:cs="Arial"/>
          <w:szCs w:val="20"/>
          <w:u w:val="single"/>
          <w:lang w:eastAsia="en-US"/>
        </w:rPr>
        <w:t>7</w:t>
      </w:r>
      <w:r>
        <w:rPr>
          <w:rFonts w:eastAsia="Calibri" w:cs="Arial"/>
          <w:szCs w:val="20"/>
          <w:lang w:eastAsia="en-US"/>
        </w:rPr>
        <w:t xml:space="preserve"> – Algoritmus</w:t>
      </w:r>
      <w:r w:rsidR="0041163E">
        <w:rPr>
          <w:rFonts w:eastAsia="Calibri" w:cs="Arial"/>
          <w:szCs w:val="20"/>
          <w:lang w:eastAsia="en-US"/>
        </w:rPr>
        <w:t xml:space="preserve"> výpočtu aktualizované duté</w:t>
      </w:r>
      <w:r>
        <w:rPr>
          <w:rFonts w:eastAsia="Calibri" w:cs="Arial"/>
          <w:szCs w:val="20"/>
          <w:lang w:eastAsia="en-US"/>
        </w:rPr>
        <w:t xml:space="preserve"> cen</w:t>
      </w:r>
      <w:r w:rsidR="0041163E">
        <w:rPr>
          <w:rFonts w:eastAsia="Calibri" w:cs="Arial"/>
          <w:szCs w:val="20"/>
          <w:lang w:eastAsia="en-US"/>
        </w:rPr>
        <w:t>y</w:t>
      </w:r>
      <w:r>
        <w:rPr>
          <w:rFonts w:eastAsia="Calibri" w:cs="Arial"/>
          <w:szCs w:val="20"/>
          <w:lang w:eastAsia="en-US"/>
        </w:rPr>
        <w:t>.</w:t>
      </w:r>
    </w:p>
    <w:p w14:paraId="30A16F97" w14:textId="77777777" w:rsidR="00694B7A" w:rsidRPr="00694B7A" w:rsidRDefault="00694B7A" w:rsidP="00694B7A">
      <w:pPr>
        <w:spacing w:line="280" w:lineRule="atLeast"/>
        <w:ind w:left="360"/>
        <w:jc w:val="both"/>
        <w:rPr>
          <w:rFonts w:eastAsia="Calibri" w:cs="Arial"/>
          <w:szCs w:val="20"/>
          <w:lang w:eastAsia="en-US"/>
        </w:rPr>
      </w:pPr>
    </w:p>
    <w:p w14:paraId="5FFB9A49" w14:textId="77777777" w:rsidR="00327D7B" w:rsidRPr="00DA2C52" w:rsidRDefault="00327D7B" w:rsidP="00060B31">
      <w:pPr>
        <w:spacing w:line="280" w:lineRule="atLeast"/>
        <w:jc w:val="both"/>
        <w:rPr>
          <w:rFonts w:cs="Arial"/>
          <w:szCs w:val="20"/>
        </w:rPr>
      </w:pPr>
    </w:p>
    <w:p w14:paraId="5FFB9A4A" w14:textId="4DE1B976" w:rsidR="00327D7B" w:rsidRPr="00DA2C52" w:rsidRDefault="003B4240" w:rsidP="006D1571">
      <w:pPr>
        <w:spacing w:line="280" w:lineRule="atLeast"/>
        <w:jc w:val="both"/>
        <w:rPr>
          <w:rFonts w:cs="Arial"/>
          <w:szCs w:val="20"/>
        </w:rPr>
      </w:pPr>
      <w:r>
        <w:rPr>
          <w:rFonts w:cs="Arial"/>
          <w:szCs w:val="20"/>
        </w:rPr>
        <w:t>Místo:</w:t>
      </w:r>
      <w:r w:rsidR="00327D7B" w:rsidRPr="00DA2C52">
        <w:rPr>
          <w:rFonts w:cs="Arial"/>
          <w:szCs w:val="20"/>
        </w:rPr>
        <w:t> </w:t>
      </w:r>
      <w:r w:rsidR="006D1571" w:rsidRPr="006D1571">
        <w:rPr>
          <w:rFonts w:cs="Arial"/>
          <w:szCs w:val="20"/>
          <w:highlight w:val="green"/>
        </w:rPr>
        <w:t xml:space="preserve">doplní </w:t>
      </w:r>
      <w:r>
        <w:rPr>
          <w:rFonts w:cs="Arial"/>
          <w:szCs w:val="20"/>
          <w:highlight w:val="green"/>
        </w:rPr>
        <w:t>účastník</w:t>
      </w:r>
      <w:r w:rsidR="00327D7B" w:rsidRPr="00DA2C52">
        <w:rPr>
          <w:rFonts w:cs="Arial"/>
          <w:szCs w:val="20"/>
        </w:rPr>
        <w:tab/>
      </w:r>
      <w:r w:rsidR="00805A5D">
        <w:rPr>
          <w:rFonts w:cs="Arial"/>
          <w:szCs w:val="20"/>
        </w:rPr>
        <w:tab/>
      </w:r>
      <w:r w:rsidR="00805A5D">
        <w:rPr>
          <w:rFonts w:cs="Arial"/>
          <w:szCs w:val="20"/>
        </w:rPr>
        <w:tab/>
      </w:r>
      <w:r w:rsidR="00805A5D">
        <w:rPr>
          <w:rFonts w:cs="Arial"/>
          <w:szCs w:val="20"/>
        </w:rPr>
        <w:tab/>
      </w:r>
      <w:r>
        <w:rPr>
          <w:rFonts w:cs="Arial"/>
          <w:szCs w:val="20"/>
        </w:rPr>
        <w:t>Místo:</w:t>
      </w:r>
      <w:r w:rsidR="001317C1">
        <w:rPr>
          <w:rFonts w:cs="Arial"/>
          <w:szCs w:val="20"/>
        </w:rPr>
        <w:t> </w:t>
      </w:r>
      <w:r>
        <w:rPr>
          <w:rFonts w:cs="Arial"/>
          <w:szCs w:val="20"/>
        </w:rPr>
        <w:t>Brno</w:t>
      </w:r>
    </w:p>
    <w:p w14:paraId="5FFB9A4B" w14:textId="77777777" w:rsidR="00327D7B" w:rsidRPr="00DA2C52" w:rsidRDefault="00327D7B" w:rsidP="00060B31">
      <w:pPr>
        <w:spacing w:line="280" w:lineRule="atLeast"/>
        <w:jc w:val="both"/>
        <w:rPr>
          <w:rFonts w:cs="Arial"/>
          <w:szCs w:val="20"/>
        </w:rPr>
      </w:pPr>
    </w:p>
    <w:p w14:paraId="5FFB9A4C" w14:textId="77777777" w:rsidR="00327D7B" w:rsidRPr="00DA2C52" w:rsidRDefault="00327D7B" w:rsidP="00060B31">
      <w:pPr>
        <w:spacing w:line="280" w:lineRule="atLeast"/>
        <w:jc w:val="both"/>
        <w:rPr>
          <w:rFonts w:cs="Arial"/>
          <w:szCs w:val="20"/>
        </w:rPr>
      </w:pPr>
    </w:p>
    <w:p w14:paraId="5FFB9A4D" w14:textId="1922E392" w:rsidR="00327D7B" w:rsidRPr="00DA2C52" w:rsidRDefault="00805A5D" w:rsidP="00060B31">
      <w:pPr>
        <w:spacing w:line="280" w:lineRule="atLeast"/>
        <w:jc w:val="both"/>
        <w:rPr>
          <w:rFonts w:cs="Arial"/>
          <w:b/>
          <w:szCs w:val="20"/>
        </w:rPr>
      </w:pPr>
      <w:r>
        <w:rPr>
          <w:rFonts w:cs="Arial"/>
          <w:b/>
          <w:szCs w:val="20"/>
        </w:rPr>
        <w:t>Za a jménem p</w:t>
      </w:r>
      <w:r w:rsidR="0065209F">
        <w:rPr>
          <w:rFonts w:cs="Arial"/>
          <w:b/>
          <w:szCs w:val="20"/>
        </w:rPr>
        <w:t>rodávající</w:t>
      </w:r>
      <w:r>
        <w:rPr>
          <w:rFonts w:cs="Arial"/>
          <w:b/>
          <w:szCs w:val="20"/>
        </w:rPr>
        <w:t>ho</w:t>
      </w:r>
      <w:r w:rsidR="00327D7B" w:rsidRPr="00DA2C52">
        <w:rPr>
          <w:rFonts w:cs="Arial"/>
          <w:b/>
          <w:szCs w:val="20"/>
        </w:rPr>
        <w:t>:</w:t>
      </w:r>
      <w:r w:rsidR="00327D7B" w:rsidRPr="00DA2C52">
        <w:rPr>
          <w:rFonts w:cs="Arial"/>
          <w:b/>
          <w:szCs w:val="20"/>
        </w:rPr>
        <w:tab/>
      </w:r>
      <w:r w:rsidR="00327D7B" w:rsidRPr="00DA2C52">
        <w:rPr>
          <w:rFonts w:cs="Arial"/>
          <w:b/>
          <w:szCs w:val="20"/>
        </w:rPr>
        <w:tab/>
      </w:r>
      <w:r w:rsidR="00327D7B" w:rsidRPr="00DA2C52">
        <w:rPr>
          <w:rFonts w:cs="Arial"/>
          <w:b/>
          <w:szCs w:val="20"/>
        </w:rPr>
        <w:tab/>
      </w:r>
      <w:r>
        <w:rPr>
          <w:rFonts w:cs="Arial"/>
          <w:b/>
          <w:szCs w:val="20"/>
        </w:rPr>
        <w:t>Za a jménem k</w:t>
      </w:r>
      <w:r w:rsidR="0065209F">
        <w:rPr>
          <w:rFonts w:cs="Arial"/>
          <w:b/>
          <w:szCs w:val="20"/>
        </w:rPr>
        <w:t>upující</w:t>
      </w:r>
      <w:r>
        <w:rPr>
          <w:rFonts w:cs="Arial"/>
          <w:b/>
          <w:szCs w:val="20"/>
        </w:rPr>
        <w:t>ho</w:t>
      </w:r>
      <w:r w:rsidR="00327D7B" w:rsidRPr="00DA2C52">
        <w:rPr>
          <w:rFonts w:cs="Arial"/>
          <w:b/>
          <w:szCs w:val="20"/>
        </w:rPr>
        <w:t>:</w:t>
      </w:r>
      <w:r w:rsidR="00327D7B" w:rsidRPr="00DA2C52">
        <w:rPr>
          <w:rFonts w:cs="Arial"/>
          <w:b/>
          <w:szCs w:val="20"/>
        </w:rPr>
        <w:tab/>
      </w:r>
      <w:r w:rsidR="00327D7B" w:rsidRPr="00DA2C52">
        <w:rPr>
          <w:rFonts w:cs="Arial"/>
          <w:b/>
          <w:szCs w:val="20"/>
        </w:rPr>
        <w:tab/>
      </w:r>
      <w:r>
        <w:rPr>
          <w:rFonts w:cs="Arial"/>
          <w:b/>
          <w:szCs w:val="20"/>
        </w:rPr>
        <w:tab/>
      </w:r>
      <w:r w:rsidR="00737393">
        <w:rPr>
          <w:rFonts w:cs="Arial"/>
          <w:b/>
          <w:szCs w:val="20"/>
        </w:rPr>
        <w:t xml:space="preserve"> </w:t>
      </w:r>
      <w:r w:rsidR="00737393" w:rsidRPr="006D1571">
        <w:rPr>
          <w:rFonts w:cs="Arial"/>
          <w:szCs w:val="20"/>
          <w:highlight w:val="green"/>
        </w:rPr>
        <w:t xml:space="preserve">doplní </w:t>
      </w:r>
      <w:r w:rsidR="00737393">
        <w:rPr>
          <w:rFonts w:cs="Arial"/>
          <w:szCs w:val="20"/>
          <w:highlight w:val="green"/>
        </w:rPr>
        <w:t>účastník</w:t>
      </w:r>
      <w:r>
        <w:rPr>
          <w:rFonts w:cs="Arial"/>
          <w:b/>
          <w:szCs w:val="20"/>
        </w:rPr>
        <w:tab/>
      </w:r>
      <w:r>
        <w:rPr>
          <w:rFonts w:cs="Arial"/>
          <w:b/>
          <w:szCs w:val="20"/>
        </w:rPr>
        <w:tab/>
      </w:r>
      <w:r>
        <w:rPr>
          <w:rFonts w:cs="Arial"/>
          <w:b/>
          <w:szCs w:val="20"/>
        </w:rPr>
        <w:tab/>
      </w:r>
      <w:r>
        <w:rPr>
          <w:rFonts w:cs="Arial"/>
          <w:b/>
          <w:szCs w:val="20"/>
        </w:rPr>
        <w:tab/>
      </w:r>
      <w:r>
        <w:rPr>
          <w:rFonts w:cs="Arial"/>
          <w:b/>
          <w:szCs w:val="20"/>
        </w:rPr>
        <w:tab/>
      </w:r>
      <w:r w:rsidR="003B4240">
        <w:rPr>
          <w:rFonts w:cs="Arial"/>
          <w:b/>
          <w:bCs/>
          <w:iCs/>
          <w:szCs w:val="20"/>
        </w:rPr>
        <w:t>EG.D, a.s.</w:t>
      </w:r>
    </w:p>
    <w:p w14:paraId="5FFB9A4E" w14:textId="77777777" w:rsidR="00327D7B" w:rsidRPr="00DA2C52" w:rsidRDefault="00327D7B" w:rsidP="00060B31">
      <w:pPr>
        <w:spacing w:line="280" w:lineRule="atLeast"/>
        <w:jc w:val="both"/>
        <w:rPr>
          <w:rFonts w:cs="Arial"/>
          <w:szCs w:val="20"/>
        </w:rPr>
      </w:pPr>
    </w:p>
    <w:p w14:paraId="5FFB9A4F" w14:textId="5501C27B" w:rsidR="00327D7B" w:rsidRDefault="00327D7B" w:rsidP="00060B31">
      <w:pPr>
        <w:spacing w:line="280" w:lineRule="atLeast"/>
        <w:jc w:val="both"/>
        <w:rPr>
          <w:rFonts w:cs="Arial"/>
          <w:szCs w:val="20"/>
        </w:rPr>
      </w:pPr>
    </w:p>
    <w:p w14:paraId="3F8EC7C5" w14:textId="77777777" w:rsidR="00805A5D" w:rsidRPr="00DA2C52" w:rsidRDefault="00805A5D" w:rsidP="00060B31">
      <w:pPr>
        <w:spacing w:line="280" w:lineRule="atLeast"/>
        <w:jc w:val="both"/>
        <w:rPr>
          <w:rFonts w:cs="Arial"/>
          <w:szCs w:val="20"/>
        </w:rPr>
      </w:pPr>
    </w:p>
    <w:p w14:paraId="5FFB9A50" w14:textId="77777777" w:rsidR="00327D7B" w:rsidRPr="00DA2C52" w:rsidRDefault="00327D7B" w:rsidP="00060B31">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6D1571">
        <w:rPr>
          <w:rFonts w:cs="Arial"/>
          <w:szCs w:val="20"/>
          <w:highlight w:val="yellow"/>
        </w:rPr>
        <w:t>____________________________________</w:t>
      </w:r>
    </w:p>
    <w:p w14:paraId="0EB9D09A" w14:textId="33A642D6" w:rsidR="003B4240" w:rsidRDefault="003B4240" w:rsidP="00835C38">
      <w:pPr>
        <w:spacing w:line="280" w:lineRule="atLeast"/>
        <w:rPr>
          <w:rStyle w:val="platne1"/>
          <w:rFonts w:cs="Arial"/>
          <w:b/>
          <w:szCs w:val="20"/>
        </w:rPr>
      </w:pPr>
      <w:r>
        <w:rPr>
          <w:rStyle w:val="platne1"/>
          <w:rFonts w:cs="Arial"/>
          <w:b/>
          <w:szCs w:val="20"/>
          <w:highlight w:val="green"/>
        </w:rPr>
        <w:t xml:space="preserve">Jméno: </w:t>
      </w:r>
      <w:r w:rsidR="00327D7B" w:rsidRPr="00600A56">
        <w:rPr>
          <w:rStyle w:val="platne1"/>
          <w:rFonts w:cs="Arial"/>
          <w:b/>
          <w:szCs w:val="20"/>
          <w:highlight w:val="green"/>
        </w:rPr>
        <w:t xml:space="preserve">doplní </w:t>
      </w:r>
      <w:r>
        <w:rPr>
          <w:rStyle w:val="platne1"/>
          <w:rFonts w:cs="Arial"/>
          <w:b/>
          <w:szCs w:val="20"/>
          <w:highlight w:val="green"/>
        </w:rPr>
        <w:t>účastník</w:t>
      </w:r>
      <w:r w:rsidR="00805A5D">
        <w:rPr>
          <w:rStyle w:val="platne1"/>
          <w:rFonts w:cs="Arial"/>
          <w:b/>
          <w:szCs w:val="20"/>
        </w:rPr>
        <w:tab/>
      </w:r>
      <w:r w:rsidR="00805A5D">
        <w:rPr>
          <w:rStyle w:val="platne1"/>
          <w:rFonts w:cs="Arial"/>
          <w:b/>
          <w:szCs w:val="20"/>
        </w:rPr>
        <w:tab/>
      </w:r>
      <w:r w:rsidR="00805A5D">
        <w:rPr>
          <w:rStyle w:val="platne1"/>
          <w:rFonts w:cs="Arial"/>
          <w:b/>
          <w:szCs w:val="20"/>
        </w:rPr>
        <w:tab/>
        <w:t>Jméno: Ing. Zdeněk Bauer</w:t>
      </w:r>
    </w:p>
    <w:p w14:paraId="2F44A01A" w14:textId="7EF65E06" w:rsidR="00835C38" w:rsidRDefault="003B4240" w:rsidP="00835C38">
      <w:pPr>
        <w:spacing w:line="280" w:lineRule="atLeast"/>
        <w:rPr>
          <w:rFonts w:cs="Arial"/>
          <w:szCs w:val="20"/>
        </w:rPr>
      </w:pPr>
      <w:r w:rsidRPr="003B4240">
        <w:rPr>
          <w:rStyle w:val="platne1"/>
          <w:rFonts w:cs="Arial"/>
          <w:b/>
          <w:szCs w:val="20"/>
          <w:highlight w:val="green"/>
        </w:rPr>
        <w:t>Funkce: doplní účastník</w:t>
      </w:r>
      <w:r w:rsidR="00327D7B" w:rsidRPr="00DA2C52">
        <w:rPr>
          <w:rStyle w:val="platne1"/>
          <w:rFonts w:cs="Arial"/>
          <w:b/>
          <w:szCs w:val="20"/>
        </w:rPr>
        <w:tab/>
      </w:r>
      <w:r w:rsidR="00327D7B" w:rsidRPr="00DA2C52">
        <w:rPr>
          <w:rStyle w:val="platne1"/>
          <w:rFonts w:cs="Arial"/>
          <w:b/>
          <w:szCs w:val="20"/>
        </w:rPr>
        <w:tab/>
      </w:r>
      <w:r w:rsidR="00805A5D">
        <w:rPr>
          <w:rFonts w:cs="Arial"/>
          <w:b/>
          <w:szCs w:val="20"/>
        </w:rPr>
        <w:tab/>
        <w:t>Funkce: předseda představenstva</w:t>
      </w:r>
    </w:p>
    <w:p w14:paraId="76BEC1FC" w14:textId="265C3AC9" w:rsidR="00835C38" w:rsidRPr="00DA2C52" w:rsidRDefault="00835C38" w:rsidP="00835C38">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p w14:paraId="5FFB9A53" w14:textId="6392974C" w:rsidR="00B1686C" w:rsidRDefault="00B1686C" w:rsidP="00835C38">
      <w:pPr>
        <w:spacing w:line="280" w:lineRule="atLeast"/>
        <w:rPr>
          <w:rFonts w:cs="Arial"/>
          <w:szCs w:val="20"/>
        </w:rPr>
      </w:pPr>
    </w:p>
    <w:p w14:paraId="09C32A6F" w14:textId="77777777" w:rsidR="00805A5D" w:rsidRDefault="00805A5D" w:rsidP="00835C38">
      <w:pPr>
        <w:spacing w:line="280" w:lineRule="atLeast"/>
        <w:rPr>
          <w:rFonts w:cs="Arial"/>
          <w:szCs w:val="20"/>
        </w:rPr>
      </w:pPr>
    </w:p>
    <w:p w14:paraId="5FFB9A54" w14:textId="77777777" w:rsidR="00B1686C" w:rsidRDefault="00B1686C" w:rsidP="00060B31">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6D1571">
        <w:rPr>
          <w:rFonts w:cs="Arial"/>
          <w:szCs w:val="20"/>
          <w:highlight w:val="yellow"/>
        </w:rPr>
        <w:t>____________________________________</w:t>
      </w:r>
      <w:r w:rsidR="006D1571">
        <w:rPr>
          <w:rFonts w:cs="Arial"/>
          <w:szCs w:val="20"/>
        </w:rPr>
        <w:tab/>
      </w:r>
    </w:p>
    <w:p w14:paraId="71508456" w14:textId="77777777" w:rsidR="00805A5D" w:rsidRDefault="00B1686C" w:rsidP="00060B31">
      <w:pPr>
        <w:spacing w:line="280" w:lineRule="atLeast"/>
        <w:rPr>
          <w:rFonts w:cs="Arial"/>
          <w:b/>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00805A5D" w:rsidRPr="0041163E">
        <w:rPr>
          <w:rFonts w:cs="Arial"/>
          <w:b/>
          <w:szCs w:val="20"/>
        </w:rPr>
        <w:t>Jméno: Ing. Pavel Čada Ph.D.</w:t>
      </w:r>
    </w:p>
    <w:p w14:paraId="5FFB9A56" w14:textId="4D595924" w:rsidR="00B1686C" w:rsidRPr="00DA2C52" w:rsidRDefault="00805A5D" w:rsidP="00060B31">
      <w:pPr>
        <w:spacing w:line="280" w:lineRule="atLeast"/>
      </w:pPr>
      <w:r>
        <w:rPr>
          <w:rFonts w:cs="Arial"/>
          <w:b/>
          <w:szCs w:val="20"/>
        </w:rPr>
        <w:tab/>
      </w:r>
      <w:r>
        <w:rPr>
          <w:rFonts w:cs="Arial"/>
          <w:b/>
          <w:szCs w:val="20"/>
        </w:rPr>
        <w:tab/>
      </w:r>
      <w:r>
        <w:rPr>
          <w:rFonts w:cs="Arial"/>
          <w:b/>
          <w:szCs w:val="20"/>
        </w:rPr>
        <w:tab/>
      </w:r>
      <w:r>
        <w:rPr>
          <w:rFonts w:cs="Arial"/>
          <w:b/>
          <w:szCs w:val="20"/>
        </w:rPr>
        <w:tab/>
      </w:r>
      <w:r>
        <w:rPr>
          <w:rFonts w:cs="Arial"/>
          <w:b/>
          <w:szCs w:val="20"/>
        </w:rPr>
        <w:tab/>
      </w:r>
      <w:r>
        <w:rPr>
          <w:rFonts w:cs="Arial"/>
          <w:b/>
          <w:szCs w:val="20"/>
        </w:rPr>
        <w:tab/>
        <w:t>Funkce: místopředseda představenstva</w:t>
      </w:r>
      <w:r w:rsidR="00835C38">
        <w:rPr>
          <w:rFonts w:cs="Arial"/>
          <w:szCs w:val="20"/>
        </w:rPr>
        <w:tab/>
      </w:r>
      <w:r w:rsidR="00835C38">
        <w:rPr>
          <w:rFonts w:cs="Arial"/>
          <w:szCs w:val="20"/>
        </w:rPr>
        <w:tab/>
      </w:r>
      <w:r w:rsidR="00835C38">
        <w:rPr>
          <w:rFonts w:cs="Arial"/>
          <w:szCs w:val="20"/>
        </w:rPr>
        <w:tab/>
      </w:r>
      <w:r w:rsidR="00835C38">
        <w:rPr>
          <w:rFonts w:cs="Arial"/>
          <w:szCs w:val="20"/>
        </w:rPr>
        <w:tab/>
      </w:r>
      <w:r w:rsidR="00835C38">
        <w:rPr>
          <w:rFonts w:cs="Arial"/>
          <w:szCs w:val="20"/>
        </w:rPr>
        <w:tab/>
      </w:r>
      <w:r w:rsidR="00835C38">
        <w:rPr>
          <w:rFonts w:cs="Arial"/>
          <w:szCs w:val="20"/>
        </w:rPr>
        <w:tab/>
      </w:r>
    </w:p>
    <w:p w14:paraId="5FFB9A57" w14:textId="77777777" w:rsidR="00327D7B" w:rsidRPr="00DA2C52" w:rsidRDefault="00327D7B" w:rsidP="00060B31">
      <w:pPr>
        <w:tabs>
          <w:tab w:val="left" w:pos="-1980"/>
          <w:tab w:val="left" w:pos="4680"/>
          <w:tab w:val="left" w:pos="4961"/>
        </w:tabs>
        <w:spacing w:line="280" w:lineRule="atLeast"/>
        <w:jc w:val="both"/>
        <w:rPr>
          <w:rFonts w:cs="Arial"/>
          <w:szCs w:val="20"/>
        </w:rPr>
      </w:pPr>
    </w:p>
    <w:sectPr w:rsidR="00327D7B" w:rsidRPr="00DA2C52" w:rsidSect="00E35026">
      <w:headerReference w:type="default" r:id="rId1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0BF68F" w14:textId="77777777" w:rsidR="00D8547C" w:rsidRDefault="00D8547C" w:rsidP="00E25C9A">
      <w:r>
        <w:separator/>
      </w:r>
    </w:p>
  </w:endnote>
  <w:endnote w:type="continuationSeparator" w:id="0">
    <w:p w14:paraId="4A1A76DF" w14:textId="77777777" w:rsidR="00D8547C" w:rsidRDefault="00D8547C" w:rsidP="00E25C9A">
      <w:r>
        <w:continuationSeparator/>
      </w:r>
    </w:p>
  </w:endnote>
  <w:endnote w:type="continuationNotice" w:id="1">
    <w:p w14:paraId="1A40DF26" w14:textId="77777777" w:rsidR="00D8547C" w:rsidRDefault="00D854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B9C6A" w14:textId="7964FA80" w:rsidR="00B65674" w:rsidRPr="00F33418" w:rsidRDefault="00B65674"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8366CE">
      <w:rPr>
        <w:rStyle w:val="slostrnky"/>
        <w:noProof/>
        <w:sz w:val="18"/>
        <w:szCs w:val="20"/>
      </w:rPr>
      <w:t>14</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8366CE">
      <w:rPr>
        <w:rStyle w:val="slostrnky"/>
        <w:noProof/>
        <w:sz w:val="18"/>
        <w:szCs w:val="20"/>
      </w:rPr>
      <w:t>15</w:t>
    </w:r>
    <w:r w:rsidRPr="00F33418">
      <w:rPr>
        <w:rStyle w:val="slostrnky"/>
        <w:sz w:val="18"/>
        <w:szCs w:val="20"/>
      </w:rPr>
      <w:fldChar w:fldCharType="end"/>
    </w:r>
  </w:p>
  <w:p w14:paraId="5FFB9C6B" w14:textId="77777777" w:rsidR="00B65674" w:rsidRPr="005619CD" w:rsidRDefault="00B65674"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B9C37E" w14:textId="77777777" w:rsidR="00D8547C" w:rsidRDefault="00D8547C" w:rsidP="00E25C9A">
      <w:r>
        <w:separator/>
      </w:r>
    </w:p>
  </w:footnote>
  <w:footnote w:type="continuationSeparator" w:id="0">
    <w:p w14:paraId="659A8A14" w14:textId="77777777" w:rsidR="00D8547C" w:rsidRDefault="00D8547C" w:rsidP="00E25C9A">
      <w:r>
        <w:continuationSeparator/>
      </w:r>
    </w:p>
  </w:footnote>
  <w:footnote w:type="continuationNotice" w:id="1">
    <w:p w14:paraId="1EE4E51C" w14:textId="77777777" w:rsidR="00D8547C" w:rsidRDefault="00D8547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B9C67" w14:textId="4BDD2C15" w:rsidR="00B65674" w:rsidRDefault="00B65674" w:rsidP="003B5252">
    <w:pPr>
      <w:pStyle w:val="Zhlav"/>
      <w:jc w:val="right"/>
      <w:rPr>
        <w:b/>
        <w:sz w:val="18"/>
        <w:szCs w:val="20"/>
      </w:rPr>
    </w:pPr>
    <w:r>
      <w:rPr>
        <w:b/>
        <w:sz w:val="18"/>
        <w:szCs w:val="20"/>
      </w:rPr>
      <w:t xml:space="preserve">Číslo smlouvy kupujícího: </w:t>
    </w:r>
    <w:r w:rsidR="00F64A59">
      <w:rPr>
        <w:b/>
        <w:sz w:val="18"/>
        <w:szCs w:val="20"/>
      </w:rPr>
      <w:t>d</w:t>
    </w:r>
    <w:r w:rsidRPr="000A0E80">
      <w:rPr>
        <w:b/>
        <w:sz w:val="18"/>
        <w:szCs w:val="20"/>
        <w:highlight w:val="yellow"/>
      </w:rPr>
      <w:t>oplní zadavatel</w:t>
    </w:r>
  </w:p>
  <w:p w14:paraId="5FFB9C68" w14:textId="5BAE818D" w:rsidR="00B65674" w:rsidRPr="002A4F5A" w:rsidRDefault="00B65674" w:rsidP="00060B31">
    <w:pPr>
      <w:pStyle w:val="Zhlav"/>
      <w:jc w:val="right"/>
      <w:rPr>
        <w:b/>
        <w:sz w:val="18"/>
        <w:szCs w:val="20"/>
      </w:rPr>
    </w:pPr>
    <w:r>
      <w:rPr>
        <w:b/>
        <w:sz w:val="18"/>
        <w:szCs w:val="20"/>
      </w:rPr>
      <w:t xml:space="preserve">Číslo smlouvy prodávajícího: </w:t>
    </w:r>
    <w:r w:rsidRPr="000A0E80">
      <w:rPr>
        <w:b/>
        <w:sz w:val="18"/>
        <w:szCs w:val="20"/>
        <w:highlight w:val="green"/>
      </w:rPr>
      <w:t xml:space="preserve">doplní </w:t>
    </w:r>
    <w:r w:rsidR="00A00241">
      <w:rPr>
        <w:b/>
        <w:sz w:val="18"/>
        <w:szCs w:val="20"/>
        <w:highlight w:val="green"/>
      </w:rPr>
      <w:t>účastník</w:t>
    </w:r>
  </w:p>
  <w:p w14:paraId="5FFB9C69" w14:textId="77777777" w:rsidR="00B65674" w:rsidRPr="002A4F5A" w:rsidRDefault="00B65674"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623F2D"/>
    <w:multiLevelType w:val="hybridMultilevel"/>
    <w:tmpl w:val="A68A9ABE"/>
    <w:lvl w:ilvl="0" w:tplc="FF2CC17E">
      <w:start w:val="1"/>
      <w:numFmt w:val="lowerLetter"/>
      <w:lvlText w:val="(%1)"/>
      <w:lvlJc w:val="left"/>
      <w:pPr>
        <w:ind w:left="5540" w:hanging="360"/>
      </w:pPr>
    </w:lvl>
    <w:lvl w:ilvl="1" w:tplc="04050019">
      <w:start w:val="1"/>
      <w:numFmt w:val="lowerLetter"/>
      <w:lvlText w:val="%2."/>
      <w:lvlJc w:val="left"/>
      <w:pPr>
        <w:ind w:left="6260" w:hanging="360"/>
      </w:pPr>
    </w:lvl>
    <w:lvl w:ilvl="2" w:tplc="0405001B">
      <w:start w:val="1"/>
      <w:numFmt w:val="lowerRoman"/>
      <w:lvlText w:val="%3."/>
      <w:lvlJc w:val="right"/>
      <w:pPr>
        <w:ind w:left="6980" w:hanging="180"/>
      </w:pPr>
    </w:lvl>
    <w:lvl w:ilvl="3" w:tplc="0405000F">
      <w:start w:val="1"/>
      <w:numFmt w:val="decimal"/>
      <w:lvlText w:val="%4."/>
      <w:lvlJc w:val="left"/>
      <w:pPr>
        <w:ind w:left="7700" w:hanging="360"/>
      </w:pPr>
    </w:lvl>
    <w:lvl w:ilvl="4" w:tplc="04050019">
      <w:start w:val="1"/>
      <w:numFmt w:val="lowerLetter"/>
      <w:lvlText w:val="%5."/>
      <w:lvlJc w:val="left"/>
      <w:pPr>
        <w:ind w:left="8420" w:hanging="360"/>
      </w:pPr>
    </w:lvl>
    <w:lvl w:ilvl="5" w:tplc="0405001B">
      <w:start w:val="1"/>
      <w:numFmt w:val="lowerRoman"/>
      <w:lvlText w:val="%6."/>
      <w:lvlJc w:val="right"/>
      <w:pPr>
        <w:ind w:left="9140" w:hanging="180"/>
      </w:pPr>
    </w:lvl>
    <w:lvl w:ilvl="6" w:tplc="0405000F">
      <w:start w:val="1"/>
      <w:numFmt w:val="decimal"/>
      <w:lvlText w:val="%7."/>
      <w:lvlJc w:val="left"/>
      <w:pPr>
        <w:ind w:left="9860" w:hanging="360"/>
      </w:pPr>
    </w:lvl>
    <w:lvl w:ilvl="7" w:tplc="04050019">
      <w:start w:val="1"/>
      <w:numFmt w:val="lowerLetter"/>
      <w:lvlText w:val="%8."/>
      <w:lvlJc w:val="left"/>
      <w:pPr>
        <w:ind w:left="10580" w:hanging="360"/>
      </w:pPr>
    </w:lvl>
    <w:lvl w:ilvl="8" w:tplc="0405001B">
      <w:start w:val="1"/>
      <w:numFmt w:val="lowerRoman"/>
      <w:lvlText w:val="%9."/>
      <w:lvlJc w:val="right"/>
      <w:pPr>
        <w:ind w:left="11300" w:hanging="180"/>
      </w:pPr>
    </w:lvl>
  </w:abstractNum>
  <w:abstractNum w:abstractNumId="4" w15:restartNumberingAfterBreak="0">
    <w:nsid w:val="05E13AF4"/>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6175B58"/>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6" w15:restartNumberingAfterBreak="0">
    <w:nsid w:val="10036C52"/>
    <w:multiLevelType w:val="hybridMultilevel"/>
    <w:tmpl w:val="9ED0F9E4"/>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7"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0FF1D83"/>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12" w15:restartNumberingAfterBreak="0">
    <w:nsid w:val="2D6E16C5"/>
    <w:multiLevelType w:val="hybridMultilevel"/>
    <w:tmpl w:val="983010B6"/>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335D2CBE"/>
    <w:multiLevelType w:val="hybridMultilevel"/>
    <w:tmpl w:val="4ED22D38"/>
    <w:lvl w:ilvl="0" w:tplc="6FD23C52">
      <w:start w:val="1"/>
      <w:numFmt w:val="decimal"/>
      <w:lvlText w:val="%1."/>
      <w:lvlJc w:val="left"/>
      <w:pPr>
        <w:tabs>
          <w:tab w:val="num" w:pos="340"/>
        </w:tabs>
        <w:ind w:left="340" w:hanging="340"/>
      </w:pPr>
      <w:rPr>
        <w:rFonts w:cs="Times New Roman"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5" w15:restartNumberingAfterBreak="0">
    <w:nsid w:val="42FE3979"/>
    <w:multiLevelType w:val="hybridMultilevel"/>
    <w:tmpl w:val="3404F3E0"/>
    <w:lvl w:ilvl="0" w:tplc="DF06A182">
      <w:start w:val="9"/>
      <w:numFmt w:val="decimal"/>
      <w:lvlText w:val="%1."/>
      <w:lvlJc w:val="left"/>
      <w:pPr>
        <w:ind w:left="36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9A610ED"/>
    <w:multiLevelType w:val="hybridMultilevel"/>
    <w:tmpl w:val="21926A46"/>
    <w:lvl w:ilvl="0" w:tplc="1D7C668E">
      <w:start w:val="1"/>
      <w:numFmt w:val="decimal"/>
      <w:lvlText w:val="%1."/>
      <w:lvlJc w:val="left"/>
      <w:pPr>
        <w:ind w:left="644"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5AEB4590"/>
    <w:multiLevelType w:val="hybridMultilevel"/>
    <w:tmpl w:val="6E90E3F8"/>
    <w:lvl w:ilvl="0" w:tplc="0405000F">
      <w:start w:val="1"/>
      <w:numFmt w:val="decimal"/>
      <w:pStyle w:val="odstavec2"/>
      <w:lvlText w:val="%1."/>
      <w:lvlJc w:val="left"/>
      <w:pPr>
        <w:ind w:left="360" w:hanging="360"/>
      </w:pPr>
      <w:rPr>
        <w:rFonts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5F935E8C"/>
    <w:multiLevelType w:val="hybridMultilevel"/>
    <w:tmpl w:val="E24C24C0"/>
    <w:lvl w:ilvl="0" w:tplc="2854989A">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6983015"/>
    <w:multiLevelType w:val="hybridMultilevel"/>
    <w:tmpl w:val="7C8EB1DC"/>
    <w:lvl w:ilvl="0" w:tplc="EF0A006A">
      <w:start w:val="1"/>
      <w:numFmt w:val="decimal"/>
      <w:lvlText w:val="%1."/>
      <w:lvlJc w:val="left"/>
      <w:pPr>
        <w:tabs>
          <w:tab w:val="num" w:pos="340"/>
        </w:tabs>
        <w:ind w:left="340" w:hanging="340"/>
      </w:pPr>
      <w:rPr>
        <w:rFonts w:cs="Times New Roman" w:hint="default"/>
        <w:b w:val="0"/>
        <w:bCs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6CF675B"/>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19"/>
  </w:num>
  <w:num w:numId="2">
    <w:abstractNumId w:val="12"/>
  </w:num>
  <w:num w:numId="3">
    <w:abstractNumId w:val="9"/>
  </w:num>
  <w:num w:numId="4">
    <w:abstractNumId w:val="21"/>
  </w:num>
  <w:num w:numId="5">
    <w:abstractNumId w:val="6"/>
  </w:num>
  <w:num w:numId="6">
    <w:abstractNumId w:val="17"/>
  </w:num>
  <w:num w:numId="7">
    <w:abstractNumId w:val="23"/>
  </w:num>
  <w:num w:numId="8">
    <w:abstractNumId w:val="16"/>
  </w:num>
  <w:num w:numId="9">
    <w:abstractNumId w:val="10"/>
  </w:num>
  <w:num w:numId="10">
    <w:abstractNumId w:val="22"/>
  </w:num>
  <w:num w:numId="11">
    <w:abstractNumId w:val="8"/>
  </w:num>
  <w:num w:numId="12">
    <w:abstractNumId w:val="20"/>
  </w:num>
  <w:num w:numId="13">
    <w:abstractNumId w:val="15"/>
  </w:num>
  <w:num w:numId="14">
    <w:abstractNumId w:val="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18"/>
  </w:num>
  <w:num w:numId="18">
    <w:abstractNumId w:val="13"/>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allová, Eliška">
    <w15:presenceInfo w15:providerId="AD" w15:userId="S::E19179@eon.com::b7f54a0a-caa5-4107-ad7e-de71c277e34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49D3"/>
    <w:rsid w:val="000002A1"/>
    <w:rsid w:val="00000D5E"/>
    <w:rsid w:val="00000DBC"/>
    <w:rsid w:val="000050FB"/>
    <w:rsid w:val="00006ED6"/>
    <w:rsid w:val="00007A05"/>
    <w:rsid w:val="00010150"/>
    <w:rsid w:val="00011CB5"/>
    <w:rsid w:val="0001204E"/>
    <w:rsid w:val="0001254E"/>
    <w:rsid w:val="00012AE9"/>
    <w:rsid w:val="00013A32"/>
    <w:rsid w:val="00015039"/>
    <w:rsid w:val="0001736A"/>
    <w:rsid w:val="00020FFC"/>
    <w:rsid w:val="00021229"/>
    <w:rsid w:val="000219BF"/>
    <w:rsid w:val="00026FB6"/>
    <w:rsid w:val="0002707E"/>
    <w:rsid w:val="0002791F"/>
    <w:rsid w:val="00030BFE"/>
    <w:rsid w:val="00031A85"/>
    <w:rsid w:val="00032CA2"/>
    <w:rsid w:val="00036EB6"/>
    <w:rsid w:val="000370D6"/>
    <w:rsid w:val="00037BD6"/>
    <w:rsid w:val="00044DA2"/>
    <w:rsid w:val="0004560A"/>
    <w:rsid w:val="00045F2F"/>
    <w:rsid w:val="00047B6D"/>
    <w:rsid w:val="00047FD3"/>
    <w:rsid w:val="00051466"/>
    <w:rsid w:val="0005177F"/>
    <w:rsid w:val="0005256D"/>
    <w:rsid w:val="00052D0F"/>
    <w:rsid w:val="00053101"/>
    <w:rsid w:val="00057D88"/>
    <w:rsid w:val="00060308"/>
    <w:rsid w:val="00060B31"/>
    <w:rsid w:val="000612D7"/>
    <w:rsid w:val="00062ED8"/>
    <w:rsid w:val="0006377A"/>
    <w:rsid w:val="000658EA"/>
    <w:rsid w:val="000662C4"/>
    <w:rsid w:val="00066613"/>
    <w:rsid w:val="0007296D"/>
    <w:rsid w:val="00073669"/>
    <w:rsid w:val="000748C1"/>
    <w:rsid w:val="00080D92"/>
    <w:rsid w:val="000815C6"/>
    <w:rsid w:val="0008216B"/>
    <w:rsid w:val="00085840"/>
    <w:rsid w:val="000860F6"/>
    <w:rsid w:val="000865A5"/>
    <w:rsid w:val="000900F6"/>
    <w:rsid w:val="000901F1"/>
    <w:rsid w:val="00092C4D"/>
    <w:rsid w:val="00093D5A"/>
    <w:rsid w:val="000946FB"/>
    <w:rsid w:val="00094D24"/>
    <w:rsid w:val="00094E6D"/>
    <w:rsid w:val="00095700"/>
    <w:rsid w:val="00095815"/>
    <w:rsid w:val="000978C6"/>
    <w:rsid w:val="00097D9A"/>
    <w:rsid w:val="00097EE5"/>
    <w:rsid w:val="000A0E80"/>
    <w:rsid w:val="000A21F1"/>
    <w:rsid w:val="000A3FC0"/>
    <w:rsid w:val="000A4E5A"/>
    <w:rsid w:val="000B141D"/>
    <w:rsid w:val="000B1497"/>
    <w:rsid w:val="000B284C"/>
    <w:rsid w:val="000B329A"/>
    <w:rsid w:val="000B3AD1"/>
    <w:rsid w:val="000B4F41"/>
    <w:rsid w:val="000B52D1"/>
    <w:rsid w:val="000B54CC"/>
    <w:rsid w:val="000B6E01"/>
    <w:rsid w:val="000B7326"/>
    <w:rsid w:val="000C3011"/>
    <w:rsid w:val="000C3986"/>
    <w:rsid w:val="000C54C8"/>
    <w:rsid w:val="000C5BAD"/>
    <w:rsid w:val="000D033F"/>
    <w:rsid w:val="000D098F"/>
    <w:rsid w:val="000D29A1"/>
    <w:rsid w:val="000D2BA3"/>
    <w:rsid w:val="000D3DE0"/>
    <w:rsid w:val="000D41B6"/>
    <w:rsid w:val="000D5220"/>
    <w:rsid w:val="000D62C5"/>
    <w:rsid w:val="000D6916"/>
    <w:rsid w:val="000D7DD9"/>
    <w:rsid w:val="000D7F24"/>
    <w:rsid w:val="000E07E8"/>
    <w:rsid w:val="000E161C"/>
    <w:rsid w:val="000E2E24"/>
    <w:rsid w:val="000E6C62"/>
    <w:rsid w:val="000E73ED"/>
    <w:rsid w:val="000E7B49"/>
    <w:rsid w:val="000F0357"/>
    <w:rsid w:val="000F19DF"/>
    <w:rsid w:val="000F2300"/>
    <w:rsid w:val="000F29D8"/>
    <w:rsid w:val="000F5430"/>
    <w:rsid w:val="00100779"/>
    <w:rsid w:val="00101349"/>
    <w:rsid w:val="00101F4E"/>
    <w:rsid w:val="001024CA"/>
    <w:rsid w:val="001045AD"/>
    <w:rsid w:val="001066BE"/>
    <w:rsid w:val="001078C4"/>
    <w:rsid w:val="00113769"/>
    <w:rsid w:val="0012045D"/>
    <w:rsid w:val="0012113D"/>
    <w:rsid w:val="00122133"/>
    <w:rsid w:val="00122604"/>
    <w:rsid w:val="00123548"/>
    <w:rsid w:val="0012452C"/>
    <w:rsid w:val="0012489F"/>
    <w:rsid w:val="00125373"/>
    <w:rsid w:val="001317C1"/>
    <w:rsid w:val="00134D91"/>
    <w:rsid w:val="00135CD4"/>
    <w:rsid w:val="00136E33"/>
    <w:rsid w:val="0014015D"/>
    <w:rsid w:val="0014045B"/>
    <w:rsid w:val="0014073B"/>
    <w:rsid w:val="001409D7"/>
    <w:rsid w:val="001419E1"/>
    <w:rsid w:val="00145220"/>
    <w:rsid w:val="00145F4C"/>
    <w:rsid w:val="00152470"/>
    <w:rsid w:val="00153034"/>
    <w:rsid w:val="00153143"/>
    <w:rsid w:val="00153343"/>
    <w:rsid w:val="00156305"/>
    <w:rsid w:val="001576ED"/>
    <w:rsid w:val="00157EB0"/>
    <w:rsid w:val="00161DD5"/>
    <w:rsid w:val="00165E0F"/>
    <w:rsid w:val="001670F5"/>
    <w:rsid w:val="00167F52"/>
    <w:rsid w:val="00175917"/>
    <w:rsid w:val="00176BD4"/>
    <w:rsid w:val="00176F51"/>
    <w:rsid w:val="001809C8"/>
    <w:rsid w:val="001847A1"/>
    <w:rsid w:val="00185238"/>
    <w:rsid w:val="0018704A"/>
    <w:rsid w:val="001900E6"/>
    <w:rsid w:val="00192834"/>
    <w:rsid w:val="00192FAB"/>
    <w:rsid w:val="0019444F"/>
    <w:rsid w:val="00197196"/>
    <w:rsid w:val="00197DE0"/>
    <w:rsid w:val="001A0DC9"/>
    <w:rsid w:val="001A0FAE"/>
    <w:rsid w:val="001A3241"/>
    <w:rsid w:val="001A4496"/>
    <w:rsid w:val="001A48F5"/>
    <w:rsid w:val="001A6839"/>
    <w:rsid w:val="001A6ABF"/>
    <w:rsid w:val="001A6BCD"/>
    <w:rsid w:val="001B3562"/>
    <w:rsid w:val="001B409C"/>
    <w:rsid w:val="001B4347"/>
    <w:rsid w:val="001B47BB"/>
    <w:rsid w:val="001B746D"/>
    <w:rsid w:val="001B747B"/>
    <w:rsid w:val="001C2540"/>
    <w:rsid w:val="001C40C1"/>
    <w:rsid w:val="001C43BC"/>
    <w:rsid w:val="001C587C"/>
    <w:rsid w:val="001C626A"/>
    <w:rsid w:val="001C637C"/>
    <w:rsid w:val="001C66E7"/>
    <w:rsid w:val="001C741A"/>
    <w:rsid w:val="001D0579"/>
    <w:rsid w:val="001D1490"/>
    <w:rsid w:val="001D155F"/>
    <w:rsid w:val="001D5747"/>
    <w:rsid w:val="001D7A29"/>
    <w:rsid w:val="001D7C70"/>
    <w:rsid w:val="001D7E31"/>
    <w:rsid w:val="001E0726"/>
    <w:rsid w:val="001E16EA"/>
    <w:rsid w:val="001E1DF5"/>
    <w:rsid w:val="001E46FE"/>
    <w:rsid w:val="001E4CB3"/>
    <w:rsid w:val="001E5BC1"/>
    <w:rsid w:val="001E5C92"/>
    <w:rsid w:val="001E69F5"/>
    <w:rsid w:val="001E730A"/>
    <w:rsid w:val="001F170F"/>
    <w:rsid w:val="001F30B0"/>
    <w:rsid w:val="001F33C1"/>
    <w:rsid w:val="001F37F0"/>
    <w:rsid w:val="001F3DD6"/>
    <w:rsid w:val="001F4869"/>
    <w:rsid w:val="001F4E90"/>
    <w:rsid w:val="001F504F"/>
    <w:rsid w:val="001F548D"/>
    <w:rsid w:val="001F67D5"/>
    <w:rsid w:val="001F6BD1"/>
    <w:rsid w:val="001F70EE"/>
    <w:rsid w:val="002028BE"/>
    <w:rsid w:val="00202A4B"/>
    <w:rsid w:val="00204D99"/>
    <w:rsid w:val="00206953"/>
    <w:rsid w:val="00207339"/>
    <w:rsid w:val="002075D4"/>
    <w:rsid w:val="00207930"/>
    <w:rsid w:val="00210695"/>
    <w:rsid w:val="002138A5"/>
    <w:rsid w:val="002152C4"/>
    <w:rsid w:val="00215A10"/>
    <w:rsid w:val="00222437"/>
    <w:rsid w:val="00222C44"/>
    <w:rsid w:val="00224556"/>
    <w:rsid w:val="002268C0"/>
    <w:rsid w:val="00230F37"/>
    <w:rsid w:val="00233B3A"/>
    <w:rsid w:val="00234354"/>
    <w:rsid w:val="00235175"/>
    <w:rsid w:val="00241E2C"/>
    <w:rsid w:val="00242298"/>
    <w:rsid w:val="00244026"/>
    <w:rsid w:val="002449D0"/>
    <w:rsid w:val="00245066"/>
    <w:rsid w:val="00246BF5"/>
    <w:rsid w:val="00246C56"/>
    <w:rsid w:val="00247F9B"/>
    <w:rsid w:val="0025194C"/>
    <w:rsid w:val="00251ABF"/>
    <w:rsid w:val="00252753"/>
    <w:rsid w:val="0025368A"/>
    <w:rsid w:val="002554B0"/>
    <w:rsid w:val="00257867"/>
    <w:rsid w:val="00261866"/>
    <w:rsid w:val="00262813"/>
    <w:rsid w:val="00264400"/>
    <w:rsid w:val="002671F5"/>
    <w:rsid w:val="002676D4"/>
    <w:rsid w:val="00267EDE"/>
    <w:rsid w:val="0027062F"/>
    <w:rsid w:val="00274EE1"/>
    <w:rsid w:val="002751AA"/>
    <w:rsid w:val="002754A3"/>
    <w:rsid w:val="00276182"/>
    <w:rsid w:val="00277194"/>
    <w:rsid w:val="00277BF3"/>
    <w:rsid w:val="00281602"/>
    <w:rsid w:val="00284D52"/>
    <w:rsid w:val="00287BB7"/>
    <w:rsid w:val="00292162"/>
    <w:rsid w:val="00292FF9"/>
    <w:rsid w:val="002932F0"/>
    <w:rsid w:val="0029353E"/>
    <w:rsid w:val="00294CF2"/>
    <w:rsid w:val="00295891"/>
    <w:rsid w:val="00295A68"/>
    <w:rsid w:val="00296A43"/>
    <w:rsid w:val="00296F6C"/>
    <w:rsid w:val="00297B10"/>
    <w:rsid w:val="002A11FB"/>
    <w:rsid w:val="002A3257"/>
    <w:rsid w:val="002A3AFA"/>
    <w:rsid w:val="002A4F5A"/>
    <w:rsid w:val="002A4F9C"/>
    <w:rsid w:val="002A56CB"/>
    <w:rsid w:val="002A6EDC"/>
    <w:rsid w:val="002A7304"/>
    <w:rsid w:val="002A7A1A"/>
    <w:rsid w:val="002A7B6D"/>
    <w:rsid w:val="002A7D58"/>
    <w:rsid w:val="002B09E0"/>
    <w:rsid w:val="002B1687"/>
    <w:rsid w:val="002B498A"/>
    <w:rsid w:val="002B51D2"/>
    <w:rsid w:val="002B54F8"/>
    <w:rsid w:val="002B6139"/>
    <w:rsid w:val="002B6C09"/>
    <w:rsid w:val="002B6CF6"/>
    <w:rsid w:val="002C26BD"/>
    <w:rsid w:val="002C6D75"/>
    <w:rsid w:val="002C7BC1"/>
    <w:rsid w:val="002D37DD"/>
    <w:rsid w:val="002D39B7"/>
    <w:rsid w:val="002D3D78"/>
    <w:rsid w:val="002D3EEF"/>
    <w:rsid w:val="002D52D2"/>
    <w:rsid w:val="002D5633"/>
    <w:rsid w:val="002D5EDB"/>
    <w:rsid w:val="002D5EF0"/>
    <w:rsid w:val="002E07F0"/>
    <w:rsid w:val="002E0B27"/>
    <w:rsid w:val="002E1803"/>
    <w:rsid w:val="002E1848"/>
    <w:rsid w:val="002E1CF6"/>
    <w:rsid w:val="002E5B6C"/>
    <w:rsid w:val="002E6533"/>
    <w:rsid w:val="002F137B"/>
    <w:rsid w:val="002F1456"/>
    <w:rsid w:val="002F2BBB"/>
    <w:rsid w:val="002F727F"/>
    <w:rsid w:val="00300102"/>
    <w:rsid w:val="003002C9"/>
    <w:rsid w:val="00303E51"/>
    <w:rsid w:val="0030721A"/>
    <w:rsid w:val="003103EC"/>
    <w:rsid w:val="003115E3"/>
    <w:rsid w:val="0031506B"/>
    <w:rsid w:val="00315DC2"/>
    <w:rsid w:val="0031676D"/>
    <w:rsid w:val="003168F8"/>
    <w:rsid w:val="003174A8"/>
    <w:rsid w:val="00320AA0"/>
    <w:rsid w:val="0032127F"/>
    <w:rsid w:val="00321707"/>
    <w:rsid w:val="00321EBD"/>
    <w:rsid w:val="003237C6"/>
    <w:rsid w:val="003268D3"/>
    <w:rsid w:val="003275A2"/>
    <w:rsid w:val="00327D7B"/>
    <w:rsid w:val="00337614"/>
    <w:rsid w:val="00341409"/>
    <w:rsid w:val="003415D4"/>
    <w:rsid w:val="003439E8"/>
    <w:rsid w:val="00344558"/>
    <w:rsid w:val="00346563"/>
    <w:rsid w:val="00346855"/>
    <w:rsid w:val="00351845"/>
    <w:rsid w:val="00351F44"/>
    <w:rsid w:val="00352505"/>
    <w:rsid w:val="00353D5D"/>
    <w:rsid w:val="00355F3A"/>
    <w:rsid w:val="00361811"/>
    <w:rsid w:val="00363D72"/>
    <w:rsid w:val="00364D3A"/>
    <w:rsid w:val="0036621D"/>
    <w:rsid w:val="00366615"/>
    <w:rsid w:val="0036689E"/>
    <w:rsid w:val="00370074"/>
    <w:rsid w:val="00370693"/>
    <w:rsid w:val="00370C02"/>
    <w:rsid w:val="00370E3F"/>
    <w:rsid w:val="00371A5B"/>
    <w:rsid w:val="00372232"/>
    <w:rsid w:val="0037445F"/>
    <w:rsid w:val="003748B8"/>
    <w:rsid w:val="00376A45"/>
    <w:rsid w:val="00377DC4"/>
    <w:rsid w:val="00380B03"/>
    <w:rsid w:val="00380D16"/>
    <w:rsid w:val="00381AD5"/>
    <w:rsid w:val="0038543A"/>
    <w:rsid w:val="00387296"/>
    <w:rsid w:val="00390B05"/>
    <w:rsid w:val="0039192A"/>
    <w:rsid w:val="00392DFA"/>
    <w:rsid w:val="003930D4"/>
    <w:rsid w:val="00393860"/>
    <w:rsid w:val="003939FE"/>
    <w:rsid w:val="00394829"/>
    <w:rsid w:val="0039490E"/>
    <w:rsid w:val="00396077"/>
    <w:rsid w:val="0039676D"/>
    <w:rsid w:val="003A1A62"/>
    <w:rsid w:val="003A1C7D"/>
    <w:rsid w:val="003A2831"/>
    <w:rsid w:val="003A3B53"/>
    <w:rsid w:val="003A5A26"/>
    <w:rsid w:val="003A72D3"/>
    <w:rsid w:val="003A73A2"/>
    <w:rsid w:val="003B058B"/>
    <w:rsid w:val="003B10F6"/>
    <w:rsid w:val="003B1331"/>
    <w:rsid w:val="003B1E60"/>
    <w:rsid w:val="003B2E10"/>
    <w:rsid w:val="003B3158"/>
    <w:rsid w:val="003B3EA4"/>
    <w:rsid w:val="003B4240"/>
    <w:rsid w:val="003B5252"/>
    <w:rsid w:val="003B66FC"/>
    <w:rsid w:val="003B79F3"/>
    <w:rsid w:val="003B7BFD"/>
    <w:rsid w:val="003B7E26"/>
    <w:rsid w:val="003C0C04"/>
    <w:rsid w:val="003C1171"/>
    <w:rsid w:val="003C2A54"/>
    <w:rsid w:val="003C66D6"/>
    <w:rsid w:val="003C6F34"/>
    <w:rsid w:val="003D106C"/>
    <w:rsid w:val="003D22F2"/>
    <w:rsid w:val="003D37DC"/>
    <w:rsid w:val="003D37F2"/>
    <w:rsid w:val="003E181F"/>
    <w:rsid w:val="003E2489"/>
    <w:rsid w:val="003E347E"/>
    <w:rsid w:val="003E3586"/>
    <w:rsid w:val="003E380C"/>
    <w:rsid w:val="003E3C5F"/>
    <w:rsid w:val="003E62DA"/>
    <w:rsid w:val="003F1BFC"/>
    <w:rsid w:val="003F1F57"/>
    <w:rsid w:val="003F3463"/>
    <w:rsid w:val="003F3830"/>
    <w:rsid w:val="003F5715"/>
    <w:rsid w:val="003F72A0"/>
    <w:rsid w:val="003F7C09"/>
    <w:rsid w:val="003F7CFC"/>
    <w:rsid w:val="004032D0"/>
    <w:rsid w:val="00403DE4"/>
    <w:rsid w:val="00404033"/>
    <w:rsid w:val="00404096"/>
    <w:rsid w:val="004065CE"/>
    <w:rsid w:val="0040670A"/>
    <w:rsid w:val="004079EE"/>
    <w:rsid w:val="00410C28"/>
    <w:rsid w:val="004112FC"/>
    <w:rsid w:val="0041163E"/>
    <w:rsid w:val="00414218"/>
    <w:rsid w:val="00414EF5"/>
    <w:rsid w:val="00415298"/>
    <w:rsid w:val="00417627"/>
    <w:rsid w:val="00421868"/>
    <w:rsid w:val="00422C5B"/>
    <w:rsid w:val="00424E61"/>
    <w:rsid w:val="00430E1B"/>
    <w:rsid w:val="004319FE"/>
    <w:rsid w:val="00432441"/>
    <w:rsid w:val="00432DC3"/>
    <w:rsid w:val="00433745"/>
    <w:rsid w:val="00435AC4"/>
    <w:rsid w:val="00435E82"/>
    <w:rsid w:val="00435EB7"/>
    <w:rsid w:val="00437821"/>
    <w:rsid w:val="00437FA1"/>
    <w:rsid w:val="00442ED6"/>
    <w:rsid w:val="004435D9"/>
    <w:rsid w:val="004442A7"/>
    <w:rsid w:val="0044544A"/>
    <w:rsid w:val="00445F37"/>
    <w:rsid w:val="004460ED"/>
    <w:rsid w:val="00446273"/>
    <w:rsid w:val="00447603"/>
    <w:rsid w:val="004503BE"/>
    <w:rsid w:val="0045154B"/>
    <w:rsid w:val="0045415D"/>
    <w:rsid w:val="00454475"/>
    <w:rsid w:val="004555BE"/>
    <w:rsid w:val="00457604"/>
    <w:rsid w:val="00457AA9"/>
    <w:rsid w:val="0046072F"/>
    <w:rsid w:val="0046409A"/>
    <w:rsid w:val="0046432D"/>
    <w:rsid w:val="00467CBE"/>
    <w:rsid w:val="00472372"/>
    <w:rsid w:val="00475DFF"/>
    <w:rsid w:val="00476767"/>
    <w:rsid w:val="0047717C"/>
    <w:rsid w:val="004829F0"/>
    <w:rsid w:val="00483BE1"/>
    <w:rsid w:val="00484B17"/>
    <w:rsid w:val="0048544A"/>
    <w:rsid w:val="00487BFB"/>
    <w:rsid w:val="004925E8"/>
    <w:rsid w:val="0049281E"/>
    <w:rsid w:val="00494DBD"/>
    <w:rsid w:val="00494F01"/>
    <w:rsid w:val="004953D9"/>
    <w:rsid w:val="00496A43"/>
    <w:rsid w:val="0049755D"/>
    <w:rsid w:val="004A066A"/>
    <w:rsid w:val="004A0751"/>
    <w:rsid w:val="004A1102"/>
    <w:rsid w:val="004A25A0"/>
    <w:rsid w:val="004A2CD2"/>
    <w:rsid w:val="004A2ED0"/>
    <w:rsid w:val="004A418E"/>
    <w:rsid w:val="004A483F"/>
    <w:rsid w:val="004A4996"/>
    <w:rsid w:val="004A67A0"/>
    <w:rsid w:val="004A71A6"/>
    <w:rsid w:val="004A74D7"/>
    <w:rsid w:val="004A760B"/>
    <w:rsid w:val="004B21A9"/>
    <w:rsid w:val="004B2D02"/>
    <w:rsid w:val="004B4FED"/>
    <w:rsid w:val="004B6E11"/>
    <w:rsid w:val="004B77A0"/>
    <w:rsid w:val="004C21CA"/>
    <w:rsid w:val="004C35A1"/>
    <w:rsid w:val="004C3B5F"/>
    <w:rsid w:val="004D035A"/>
    <w:rsid w:val="004D112B"/>
    <w:rsid w:val="004D1309"/>
    <w:rsid w:val="004D1826"/>
    <w:rsid w:val="004D34C7"/>
    <w:rsid w:val="004D3A4C"/>
    <w:rsid w:val="004D3D6F"/>
    <w:rsid w:val="004D420B"/>
    <w:rsid w:val="004D539D"/>
    <w:rsid w:val="004D5865"/>
    <w:rsid w:val="004D6F9F"/>
    <w:rsid w:val="004D7521"/>
    <w:rsid w:val="004E00BC"/>
    <w:rsid w:val="004E1083"/>
    <w:rsid w:val="004E3B99"/>
    <w:rsid w:val="004E5189"/>
    <w:rsid w:val="004E746E"/>
    <w:rsid w:val="004E799C"/>
    <w:rsid w:val="004E7B58"/>
    <w:rsid w:val="004F1D95"/>
    <w:rsid w:val="004F6305"/>
    <w:rsid w:val="00500DD9"/>
    <w:rsid w:val="00500ECE"/>
    <w:rsid w:val="005016ED"/>
    <w:rsid w:val="00501A50"/>
    <w:rsid w:val="005047E8"/>
    <w:rsid w:val="0050490D"/>
    <w:rsid w:val="00504E79"/>
    <w:rsid w:val="00504FBF"/>
    <w:rsid w:val="005072A9"/>
    <w:rsid w:val="005106D0"/>
    <w:rsid w:val="00512C38"/>
    <w:rsid w:val="00513092"/>
    <w:rsid w:val="005145DB"/>
    <w:rsid w:val="00514772"/>
    <w:rsid w:val="00514EC7"/>
    <w:rsid w:val="00517443"/>
    <w:rsid w:val="00517BDE"/>
    <w:rsid w:val="00520EAE"/>
    <w:rsid w:val="00521652"/>
    <w:rsid w:val="00521B7A"/>
    <w:rsid w:val="00524098"/>
    <w:rsid w:val="005246BC"/>
    <w:rsid w:val="0052513B"/>
    <w:rsid w:val="00527440"/>
    <w:rsid w:val="00531F17"/>
    <w:rsid w:val="005327D5"/>
    <w:rsid w:val="0053287C"/>
    <w:rsid w:val="00532D1F"/>
    <w:rsid w:val="00533CE7"/>
    <w:rsid w:val="005350AD"/>
    <w:rsid w:val="00537DF5"/>
    <w:rsid w:val="0054028F"/>
    <w:rsid w:val="00540ECC"/>
    <w:rsid w:val="005438BC"/>
    <w:rsid w:val="00543E34"/>
    <w:rsid w:val="005455B5"/>
    <w:rsid w:val="0055160A"/>
    <w:rsid w:val="0055416A"/>
    <w:rsid w:val="00555662"/>
    <w:rsid w:val="005564A2"/>
    <w:rsid w:val="00557729"/>
    <w:rsid w:val="00557B57"/>
    <w:rsid w:val="00557E88"/>
    <w:rsid w:val="0056098E"/>
    <w:rsid w:val="005611EF"/>
    <w:rsid w:val="005619CD"/>
    <w:rsid w:val="00561E3D"/>
    <w:rsid w:val="0056307E"/>
    <w:rsid w:val="00563D15"/>
    <w:rsid w:val="00565208"/>
    <w:rsid w:val="00565649"/>
    <w:rsid w:val="0057026A"/>
    <w:rsid w:val="005712C3"/>
    <w:rsid w:val="00571801"/>
    <w:rsid w:val="00571B4C"/>
    <w:rsid w:val="00571B52"/>
    <w:rsid w:val="005801D2"/>
    <w:rsid w:val="00580BEC"/>
    <w:rsid w:val="00580C62"/>
    <w:rsid w:val="005834DE"/>
    <w:rsid w:val="005849A4"/>
    <w:rsid w:val="00584AE6"/>
    <w:rsid w:val="00585E7C"/>
    <w:rsid w:val="00585F0D"/>
    <w:rsid w:val="00592ABC"/>
    <w:rsid w:val="00592DF1"/>
    <w:rsid w:val="00595934"/>
    <w:rsid w:val="00596FE1"/>
    <w:rsid w:val="005A0947"/>
    <w:rsid w:val="005A15C5"/>
    <w:rsid w:val="005A25A0"/>
    <w:rsid w:val="005A5C95"/>
    <w:rsid w:val="005A7713"/>
    <w:rsid w:val="005B1F96"/>
    <w:rsid w:val="005B2B4D"/>
    <w:rsid w:val="005B2BAC"/>
    <w:rsid w:val="005B3F19"/>
    <w:rsid w:val="005B5793"/>
    <w:rsid w:val="005B7BEF"/>
    <w:rsid w:val="005B7D8E"/>
    <w:rsid w:val="005C0435"/>
    <w:rsid w:val="005C3617"/>
    <w:rsid w:val="005C48C8"/>
    <w:rsid w:val="005C5EC0"/>
    <w:rsid w:val="005C6631"/>
    <w:rsid w:val="005C7E0E"/>
    <w:rsid w:val="005D1127"/>
    <w:rsid w:val="005D36AE"/>
    <w:rsid w:val="005D4967"/>
    <w:rsid w:val="005D4997"/>
    <w:rsid w:val="005D61B4"/>
    <w:rsid w:val="005D75F9"/>
    <w:rsid w:val="005E0851"/>
    <w:rsid w:val="005E176F"/>
    <w:rsid w:val="005E287F"/>
    <w:rsid w:val="005E31F8"/>
    <w:rsid w:val="005E4A1C"/>
    <w:rsid w:val="005E550E"/>
    <w:rsid w:val="005F01AD"/>
    <w:rsid w:val="005F3279"/>
    <w:rsid w:val="005F5686"/>
    <w:rsid w:val="005F60C6"/>
    <w:rsid w:val="005F6F26"/>
    <w:rsid w:val="006003D5"/>
    <w:rsid w:val="00600924"/>
    <w:rsid w:val="00600A56"/>
    <w:rsid w:val="00603F86"/>
    <w:rsid w:val="006066EB"/>
    <w:rsid w:val="006068C7"/>
    <w:rsid w:val="0060694F"/>
    <w:rsid w:val="0060797D"/>
    <w:rsid w:val="00607A06"/>
    <w:rsid w:val="00611C4A"/>
    <w:rsid w:val="00612B36"/>
    <w:rsid w:val="00612F21"/>
    <w:rsid w:val="00614CF8"/>
    <w:rsid w:val="00614F39"/>
    <w:rsid w:val="00615BDC"/>
    <w:rsid w:val="00622A31"/>
    <w:rsid w:val="0062666F"/>
    <w:rsid w:val="006316F9"/>
    <w:rsid w:val="00631852"/>
    <w:rsid w:val="0063560B"/>
    <w:rsid w:val="0064171B"/>
    <w:rsid w:val="00641D70"/>
    <w:rsid w:val="00643328"/>
    <w:rsid w:val="00644B68"/>
    <w:rsid w:val="00646E8A"/>
    <w:rsid w:val="00646FDF"/>
    <w:rsid w:val="006508E8"/>
    <w:rsid w:val="0065209F"/>
    <w:rsid w:val="00652257"/>
    <w:rsid w:val="00654BD2"/>
    <w:rsid w:val="0065636D"/>
    <w:rsid w:val="00656857"/>
    <w:rsid w:val="00656A3A"/>
    <w:rsid w:val="00661C4B"/>
    <w:rsid w:val="00663351"/>
    <w:rsid w:val="006636E2"/>
    <w:rsid w:val="00663897"/>
    <w:rsid w:val="00663928"/>
    <w:rsid w:val="00663980"/>
    <w:rsid w:val="00666DE7"/>
    <w:rsid w:val="006707B7"/>
    <w:rsid w:val="00670F48"/>
    <w:rsid w:val="00670FC3"/>
    <w:rsid w:val="00672F26"/>
    <w:rsid w:val="0067395E"/>
    <w:rsid w:val="00673BE8"/>
    <w:rsid w:val="00674B77"/>
    <w:rsid w:val="00676442"/>
    <w:rsid w:val="0067762A"/>
    <w:rsid w:val="006777A6"/>
    <w:rsid w:val="00680278"/>
    <w:rsid w:val="0068088E"/>
    <w:rsid w:val="00682E16"/>
    <w:rsid w:val="006830CC"/>
    <w:rsid w:val="00683D69"/>
    <w:rsid w:val="0069020D"/>
    <w:rsid w:val="006914A6"/>
    <w:rsid w:val="00691961"/>
    <w:rsid w:val="0069445E"/>
    <w:rsid w:val="00694B7A"/>
    <w:rsid w:val="00694C2C"/>
    <w:rsid w:val="006956F1"/>
    <w:rsid w:val="00695F82"/>
    <w:rsid w:val="006976D6"/>
    <w:rsid w:val="006A009F"/>
    <w:rsid w:val="006A2BB4"/>
    <w:rsid w:val="006A35A1"/>
    <w:rsid w:val="006A4270"/>
    <w:rsid w:val="006A5235"/>
    <w:rsid w:val="006A6515"/>
    <w:rsid w:val="006A7AC5"/>
    <w:rsid w:val="006B20D9"/>
    <w:rsid w:val="006B2850"/>
    <w:rsid w:val="006B2DE5"/>
    <w:rsid w:val="006B3A92"/>
    <w:rsid w:val="006B3C1A"/>
    <w:rsid w:val="006B7270"/>
    <w:rsid w:val="006B7568"/>
    <w:rsid w:val="006C16FF"/>
    <w:rsid w:val="006C35A6"/>
    <w:rsid w:val="006C3A73"/>
    <w:rsid w:val="006C4C4E"/>
    <w:rsid w:val="006C5B9D"/>
    <w:rsid w:val="006C7E52"/>
    <w:rsid w:val="006D1571"/>
    <w:rsid w:val="006D2E15"/>
    <w:rsid w:val="006D420E"/>
    <w:rsid w:val="006D5606"/>
    <w:rsid w:val="006D63F6"/>
    <w:rsid w:val="006D66E8"/>
    <w:rsid w:val="006D6EF2"/>
    <w:rsid w:val="006E0E90"/>
    <w:rsid w:val="006E2083"/>
    <w:rsid w:val="006E4E4F"/>
    <w:rsid w:val="006E775F"/>
    <w:rsid w:val="006F0ABC"/>
    <w:rsid w:val="006F0B30"/>
    <w:rsid w:val="006F2F23"/>
    <w:rsid w:val="006F30E5"/>
    <w:rsid w:val="006F5196"/>
    <w:rsid w:val="006F5D19"/>
    <w:rsid w:val="006F7498"/>
    <w:rsid w:val="0070167C"/>
    <w:rsid w:val="007018F0"/>
    <w:rsid w:val="007033FE"/>
    <w:rsid w:val="007042E1"/>
    <w:rsid w:val="00704C1E"/>
    <w:rsid w:val="0070560B"/>
    <w:rsid w:val="00713407"/>
    <w:rsid w:val="00714891"/>
    <w:rsid w:val="00714E77"/>
    <w:rsid w:val="0072063F"/>
    <w:rsid w:val="007206EE"/>
    <w:rsid w:val="00720BFE"/>
    <w:rsid w:val="007235CD"/>
    <w:rsid w:val="00724F45"/>
    <w:rsid w:val="00724F8E"/>
    <w:rsid w:val="0072506D"/>
    <w:rsid w:val="00727C84"/>
    <w:rsid w:val="00734C9D"/>
    <w:rsid w:val="00735C5E"/>
    <w:rsid w:val="0073708A"/>
    <w:rsid w:val="00737393"/>
    <w:rsid w:val="00740109"/>
    <w:rsid w:val="0074061E"/>
    <w:rsid w:val="007416F7"/>
    <w:rsid w:val="00742A8A"/>
    <w:rsid w:val="00743C71"/>
    <w:rsid w:val="007446B2"/>
    <w:rsid w:val="0074555F"/>
    <w:rsid w:val="007459FB"/>
    <w:rsid w:val="00745E95"/>
    <w:rsid w:val="00751D56"/>
    <w:rsid w:val="0075291D"/>
    <w:rsid w:val="007542F5"/>
    <w:rsid w:val="00754762"/>
    <w:rsid w:val="007568D0"/>
    <w:rsid w:val="0075723D"/>
    <w:rsid w:val="00761F53"/>
    <w:rsid w:val="0076312D"/>
    <w:rsid w:val="00766F51"/>
    <w:rsid w:val="00767EAE"/>
    <w:rsid w:val="00770512"/>
    <w:rsid w:val="00770C7E"/>
    <w:rsid w:val="00771744"/>
    <w:rsid w:val="0077411C"/>
    <w:rsid w:val="0077415D"/>
    <w:rsid w:val="00775D40"/>
    <w:rsid w:val="00776A40"/>
    <w:rsid w:val="00780C14"/>
    <w:rsid w:val="007811C5"/>
    <w:rsid w:val="00781295"/>
    <w:rsid w:val="00782887"/>
    <w:rsid w:val="00784754"/>
    <w:rsid w:val="00785268"/>
    <w:rsid w:val="00786630"/>
    <w:rsid w:val="0079087F"/>
    <w:rsid w:val="00793159"/>
    <w:rsid w:val="00795C01"/>
    <w:rsid w:val="007A12A6"/>
    <w:rsid w:val="007A1A7A"/>
    <w:rsid w:val="007A7407"/>
    <w:rsid w:val="007A7623"/>
    <w:rsid w:val="007B04A4"/>
    <w:rsid w:val="007B04CA"/>
    <w:rsid w:val="007B0CBF"/>
    <w:rsid w:val="007B10C9"/>
    <w:rsid w:val="007B173A"/>
    <w:rsid w:val="007B482C"/>
    <w:rsid w:val="007B532B"/>
    <w:rsid w:val="007B5533"/>
    <w:rsid w:val="007B5793"/>
    <w:rsid w:val="007B6A3E"/>
    <w:rsid w:val="007B7780"/>
    <w:rsid w:val="007B79CC"/>
    <w:rsid w:val="007B7ACD"/>
    <w:rsid w:val="007B7EAC"/>
    <w:rsid w:val="007C29D1"/>
    <w:rsid w:val="007C2CF2"/>
    <w:rsid w:val="007C4C83"/>
    <w:rsid w:val="007C528B"/>
    <w:rsid w:val="007C5614"/>
    <w:rsid w:val="007C63FE"/>
    <w:rsid w:val="007C6E11"/>
    <w:rsid w:val="007D0038"/>
    <w:rsid w:val="007D23D2"/>
    <w:rsid w:val="007D24A4"/>
    <w:rsid w:val="007D35C1"/>
    <w:rsid w:val="007D5888"/>
    <w:rsid w:val="007E02CE"/>
    <w:rsid w:val="007E1BF3"/>
    <w:rsid w:val="007E6CFF"/>
    <w:rsid w:val="007E71A2"/>
    <w:rsid w:val="007F1161"/>
    <w:rsid w:val="007F121A"/>
    <w:rsid w:val="007F18A7"/>
    <w:rsid w:val="007F25C0"/>
    <w:rsid w:val="007F2700"/>
    <w:rsid w:val="007F2767"/>
    <w:rsid w:val="007F2AE7"/>
    <w:rsid w:val="007F4518"/>
    <w:rsid w:val="0080019E"/>
    <w:rsid w:val="00803059"/>
    <w:rsid w:val="00803E78"/>
    <w:rsid w:val="00804AD8"/>
    <w:rsid w:val="00805A14"/>
    <w:rsid w:val="00805A5D"/>
    <w:rsid w:val="00806B84"/>
    <w:rsid w:val="00807320"/>
    <w:rsid w:val="00807F18"/>
    <w:rsid w:val="00810E0B"/>
    <w:rsid w:val="008111EB"/>
    <w:rsid w:val="00811306"/>
    <w:rsid w:val="00812249"/>
    <w:rsid w:val="0081299B"/>
    <w:rsid w:val="00813B6A"/>
    <w:rsid w:val="00815CFB"/>
    <w:rsid w:val="00816321"/>
    <w:rsid w:val="00816631"/>
    <w:rsid w:val="00816C22"/>
    <w:rsid w:val="0081794F"/>
    <w:rsid w:val="00817B47"/>
    <w:rsid w:val="00822EEE"/>
    <w:rsid w:val="00823F1D"/>
    <w:rsid w:val="0082598D"/>
    <w:rsid w:val="00826DA6"/>
    <w:rsid w:val="008308FC"/>
    <w:rsid w:val="00831747"/>
    <w:rsid w:val="00832B7D"/>
    <w:rsid w:val="00832F98"/>
    <w:rsid w:val="00833DA8"/>
    <w:rsid w:val="00833EB2"/>
    <w:rsid w:val="00834933"/>
    <w:rsid w:val="00835C38"/>
    <w:rsid w:val="008366CE"/>
    <w:rsid w:val="008375C7"/>
    <w:rsid w:val="0084273B"/>
    <w:rsid w:val="008427EE"/>
    <w:rsid w:val="008507E3"/>
    <w:rsid w:val="00850C81"/>
    <w:rsid w:val="00851BA8"/>
    <w:rsid w:val="0085263A"/>
    <w:rsid w:val="00854B5F"/>
    <w:rsid w:val="0085674E"/>
    <w:rsid w:val="00857662"/>
    <w:rsid w:val="0086049F"/>
    <w:rsid w:val="00861155"/>
    <w:rsid w:val="00862CDB"/>
    <w:rsid w:val="00863094"/>
    <w:rsid w:val="008637A2"/>
    <w:rsid w:val="00863897"/>
    <w:rsid w:val="0086509A"/>
    <w:rsid w:val="00865892"/>
    <w:rsid w:val="00865BFE"/>
    <w:rsid w:val="00866181"/>
    <w:rsid w:val="0087335F"/>
    <w:rsid w:val="008749F0"/>
    <w:rsid w:val="008753C2"/>
    <w:rsid w:val="0087588B"/>
    <w:rsid w:val="008768F7"/>
    <w:rsid w:val="00877293"/>
    <w:rsid w:val="008811D0"/>
    <w:rsid w:val="0088372B"/>
    <w:rsid w:val="00886B40"/>
    <w:rsid w:val="008900B3"/>
    <w:rsid w:val="008911E4"/>
    <w:rsid w:val="0089375E"/>
    <w:rsid w:val="0089390C"/>
    <w:rsid w:val="008A142C"/>
    <w:rsid w:val="008A1596"/>
    <w:rsid w:val="008A3CF7"/>
    <w:rsid w:val="008A40AE"/>
    <w:rsid w:val="008A6CD7"/>
    <w:rsid w:val="008B1FC1"/>
    <w:rsid w:val="008B2539"/>
    <w:rsid w:val="008B6038"/>
    <w:rsid w:val="008C5234"/>
    <w:rsid w:val="008C5B91"/>
    <w:rsid w:val="008C6E5A"/>
    <w:rsid w:val="008D1033"/>
    <w:rsid w:val="008D3AAA"/>
    <w:rsid w:val="008D52DB"/>
    <w:rsid w:val="008D5F8C"/>
    <w:rsid w:val="008D63B9"/>
    <w:rsid w:val="008D6604"/>
    <w:rsid w:val="008E2CC4"/>
    <w:rsid w:val="008E38D9"/>
    <w:rsid w:val="008E4FAD"/>
    <w:rsid w:val="008E55A2"/>
    <w:rsid w:val="008E652F"/>
    <w:rsid w:val="008E72C4"/>
    <w:rsid w:val="008E7CD7"/>
    <w:rsid w:val="008F039A"/>
    <w:rsid w:val="008F063C"/>
    <w:rsid w:val="008F159F"/>
    <w:rsid w:val="008F24D9"/>
    <w:rsid w:val="008F43CE"/>
    <w:rsid w:val="008F5928"/>
    <w:rsid w:val="00900607"/>
    <w:rsid w:val="00900C5F"/>
    <w:rsid w:val="00900EE6"/>
    <w:rsid w:val="0090111D"/>
    <w:rsid w:val="00901901"/>
    <w:rsid w:val="009032C8"/>
    <w:rsid w:val="00904E37"/>
    <w:rsid w:val="009074D8"/>
    <w:rsid w:val="009074DE"/>
    <w:rsid w:val="00910621"/>
    <w:rsid w:val="00910C2A"/>
    <w:rsid w:val="00911188"/>
    <w:rsid w:val="00911740"/>
    <w:rsid w:val="0091192B"/>
    <w:rsid w:val="00911EA6"/>
    <w:rsid w:val="00912F1C"/>
    <w:rsid w:val="0091321B"/>
    <w:rsid w:val="009146FA"/>
    <w:rsid w:val="009209A4"/>
    <w:rsid w:val="00921A66"/>
    <w:rsid w:val="009233F4"/>
    <w:rsid w:val="00924A59"/>
    <w:rsid w:val="009255E2"/>
    <w:rsid w:val="00925DF5"/>
    <w:rsid w:val="00926CB9"/>
    <w:rsid w:val="00926D51"/>
    <w:rsid w:val="0093174B"/>
    <w:rsid w:val="00932255"/>
    <w:rsid w:val="00932F91"/>
    <w:rsid w:val="009334F2"/>
    <w:rsid w:val="0093413A"/>
    <w:rsid w:val="0093494C"/>
    <w:rsid w:val="00935582"/>
    <w:rsid w:val="009355C1"/>
    <w:rsid w:val="00936ED9"/>
    <w:rsid w:val="00937714"/>
    <w:rsid w:val="009401A9"/>
    <w:rsid w:val="0094040C"/>
    <w:rsid w:val="009432FA"/>
    <w:rsid w:val="0094388B"/>
    <w:rsid w:val="009444A5"/>
    <w:rsid w:val="00947390"/>
    <w:rsid w:val="00950F42"/>
    <w:rsid w:val="0095225A"/>
    <w:rsid w:val="00952286"/>
    <w:rsid w:val="00955C7E"/>
    <w:rsid w:val="00955F3D"/>
    <w:rsid w:val="009621F0"/>
    <w:rsid w:val="00963A61"/>
    <w:rsid w:val="0096405B"/>
    <w:rsid w:val="00965756"/>
    <w:rsid w:val="00967066"/>
    <w:rsid w:val="009677AF"/>
    <w:rsid w:val="00970865"/>
    <w:rsid w:val="00970EBE"/>
    <w:rsid w:val="00971C04"/>
    <w:rsid w:val="00972A7A"/>
    <w:rsid w:val="009746A3"/>
    <w:rsid w:val="00976547"/>
    <w:rsid w:val="00977083"/>
    <w:rsid w:val="009776AB"/>
    <w:rsid w:val="00982B80"/>
    <w:rsid w:val="0098356F"/>
    <w:rsid w:val="00984550"/>
    <w:rsid w:val="00985F3A"/>
    <w:rsid w:val="009869CC"/>
    <w:rsid w:val="009870A4"/>
    <w:rsid w:val="00992B16"/>
    <w:rsid w:val="00993771"/>
    <w:rsid w:val="00994D3E"/>
    <w:rsid w:val="0099767D"/>
    <w:rsid w:val="00997B3C"/>
    <w:rsid w:val="009A056F"/>
    <w:rsid w:val="009A0E8F"/>
    <w:rsid w:val="009A435E"/>
    <w:rsid w:val="009A4BC4"/>
    <w:rsid w:val="009A5E09"/>
    <w:rsid w:val="009A7D2C"/>
    <w:rsid w:val="009B0287"/>
    <w:rsid w:val="009B0F1F"/>
    <w:rsid w:val="009B1CCF"/>
    <w:rsid w:val="009B1E3F"/>
    <w:rsid w:val="009B4442"/>
    <w:rsid w:val="009B4F36"/>
    <w:rsid w:val="009B541F"/>
    <w:rsid w:val="009C0E91"/>
    <w:rsid w:val="009C1A1A"/>
    <w:rsid w:val="009C1F89"/>
    <w:rsid w:val="009C3811"/>
    <w:rsid w:val="009C47BC"/>
    <w:rsid w:val="009C4C7F"/>
    <w:rsid w:val="009C6685"/>
    <w:rsid w:val="009C7C56"/>
    <w:rsid w:val="009D118E"/>
    <w:rsid w:val="009D1984"/>
    <w:rsid w:val="009D1AB1"/>
    <w:rsid w:val="009D5595"/>
    <w:rsid w:val="009D773F"/>
    <w:rsid w:val="009D77CF"/>
    <w:rsid w:val="009E0CE6"/>
    <w:rsid w:val="009E1999"/>
    <w:rsid w:val="009E2573"/>
    <w:rsid w:val="009E2940"/>
    <w:rsid w:val="009E3167"/>
    <w:rsid w:val="009E43F7"/>
    <w:rsid w:val="009E5122"/>
    <w:rsid w:val="009E61DB"/>
    <w:rsid w:val="009E6798"/>
    <w:rsid w:val="009E6A7D"/>
    <w:rsid w:val="009E6C0D"/>
    <w:rsid w:val="009F0CBB"/>
    <w:rsid w:val="009F125A"/>
    <w:rsid w:val="009F2BD7"/>
    <w:rsid w:val="009F3EF0"/>
    <w:rsid w:val="009F4EA4"/>
    <w:rsid w:val="009F790C"/>
    <w:rsid w:val="00A00241"/>
    <w:rsid w:val="00A0076F"/>
    <w:rsid w:val="00A029AC"/>
    <w:rsid w:val="00A03108"/>
    <w:rsid w:val="00A03264"/>
    <w:rsid w:val="00A03764"/>
    <w:rsid w:val="00A04FA7"/>
    <w:rsid w:val="00A05121"/>
    <w:rsid w:val="00A06BB9"/>
    <w:rsid w:val="00A06EA4"/>
    <w:rsid w:val="00A07DCD"/>
    <w:rsid w:val="00A1059B"/>
    <w:rsid w:val="00A13106"/>
    <w:rsid w:val="00A15421"/>
    <w:rsid w:val="00A15AB3"/>
    <w:rsid w:val="00A15F97"/>
    <w:rsid w:val="00A203E1"/>
    <w:rsid w:val="00A20BA9"/>
    <w:rsid w:val="00A22263"/>
    <w:rsid w:val="00A2314B"/>
    <w:rsid w:val="00A23345"/>
    <w:rsid w:val="00A24847"/>
    <w:rsid w:val="00A2495A"/>
    <w:rsid w:val="00A25688"/>
    <w:rsid w:val="00A26818"/>
    <w:rsid w:val="00A306A5"/>
    <w:rsid w:val="00A30AAB"/>
    <w:rsid w:val="00A31C56"/>
    <w:rsid w:val="00A34F56"/>
    <w:rsid w:val="00A35D71"/>
    <w:rsid w:val="00A3776D"/>
    <w:rsid w:val="00A409E0"/>
    <w:rsid w:val="00A4269A"/>
    <w:rsid w:val="00A4299D"/>
    <w:rsid w:val="00A442D3"/>
    <w:rsid w:val="00A44C04"/>
    <w:rsid w:val="00A44C44"/>
    <w:rsid w:val="00A45E02"/>
    <w:rsid w:val="00A47A52"/>
    <w:rsid w:val="00A50754"/>
    <w:rsid w:val="00A514D4"/>
    <w:rsid w:val="00A51E00"/>
    <w:rsid w:val="00A52632"/>
    <w:rsid w:val="00A538E3"/>
    <w:rsid w:val="00A54B32"/>
    <w:rsid w:val="00A54B45"/>
    <w:rsid w:val="00A554C3"/>
    <w:rsid w:val="00A600DA"/>
    <w:rsid w:val="00A60A24"/>
    <w:rsid w:val="00A60A91"/>
    <w:rsid w:val="00A61D44"/>
    <w:rsid w:val="00A62360"/>
    <w:rsid w:val="00A6241B"/>
    <w:rsid w:val="00A62717"/>
    <w:rsid w:val="00A638B8"/>
    <w:rsid w:val="00A6390F"/>
    <w:rsid w:val="00A65332"/>
    <w:rsid w:val="00A660EE"/>
    <w:rsid w:val="00A66879"/>
    <w:rsid w:val="00A67E49"/>
    <w:rsid w:val="00A701B2"/>
    <w:rsid w:val="00A70E39"/>
    <w:rsid w:val="00A71914"/>
    <w:rsid w:val="00A71D16"/>
    <w:rsid w:val="00A72513"/>
    <w:rsid w:val="00A73044"/>
    <w:rsid w:val="00A749D3"/>
    <w:rsid w:val="00A757CB"/>
    <w:rsid w:val="00A75F52"/>
    <w:rsid w:val="00A76BEE"/>
    <w:rsid w:val="00A80A39"/>
    <w:rsid w:val="00A80F80"/>
    <w:rsid w:val="00A81F9F"/>
    <w:rsid w:val="00A823F6"/>
    <w:rsid w:val="00A84972"/>
    <w:rsid w:val="00A85835"/>
    <w:rsid w:val="00A86B62"/>
    <w:rsid w:val="00A9122E"/>
    <w:rsid w:val="00A9203B"/>
    <w:rsid w:val="00A94AB6"/>
    <w:rsid w:val="00A96C71"/>
    <w:rsid w:val="00A9784E"/>
    <w:rsid w:val="00AA1F0C"/>
    <w:rsid w:val="00AA2259"/>
    <w:rsid w:val="00AA2874"/>
    <w:rsid w:val="00AA2BA0"/>
    <w:rsid w:val="00AA4B22"/>
    <w:rsid w:val="00AA70ED"/>
    <w:rsid w:val="00AA7375"/>
    <w:rsid w:val="00AB1D40"/>
    <w:rsid w:val="00AB34F1"/>
    <w:rsid w:val="00AB3C8A"/>
    <w:rsid w:val="00AB5479"/>
    <w:rsid w:val="00AB5E70"/>
    <w:rsid w:val="00AC1030"/>
    <w:rsid w:val="00AC1FE7"/>
    <w:rsid w:val="00AC29BB"/>
    <w:rsid w:val="00AC2ABF"/>
    <w:rsid w:val="00AC2C36"/>
    <w:rsid w:val="00AC37F4"/>
    <w:rsid w:val="00AC755D"/>
    <w:rsid w:val="00AD0536"/>
    <w:rsid w:val="00AD1F94"/>
    <w:rsid w:val="00AD216F"/>
    <w:rsid w:val="00AD2DE2"/>
    <w:rsid w:val="00AD2FD0"/>
    <w:rsid w:val="00AD3B58"/>
    <w:rsid w:val="00AD42C1"/>
    <w:rsid w:val="00AD5C4D"/>
    <w:rsid w:val="00AD7E5C"/>
    <w:rsid w:val="00AE0C1E"/>
    <w:rsid w:val="00AE13C6"/>
    <w:rsid w:val="00AE38AC"/>
    <w:rsid w:val="00AE4680"/>
    <w:rsid w:val="00AE633A"/>
    <w:rsid w:val="00AE77CB"/>
    <w:rsid w:val="00AF21F5"/>
    <w:rsid w:val="00AF2298"/>
    <w:rsid w:val="00AF648C"/>
    <w:rsid w:val="00AF6A7B"/>
    <w:rsid w:val="00AF7280"/>
    <w:rsid w:val="00B0076C"/>
    <w:rsid w:val="00B00CDC"/>
    <w:rsid w:val="00B029DC"/>
    <w:rsid w:val="00B046AD"/>
    <w:rsid w:val="00B0524D"/>
    <w:rsid w:val="00B11978"/>
    <w:rsid w:val="00B12522"/>
    <w:rsid w:val="00B12E8E"/>
    <w:rsid w:val="00B14C55"/>
    <w:rsid w:val="00B164F3"/>
    <w:rsid w:val="00B1686C"/>
    <w:rsid w:val="00B179E5"/>
    <w:rsid w:val="00B21CEC"/>
    <w:rsid w:val="00B227DD"/>
    <w:rsid w:val="00B22C14"/>
    <w:rsid w:val="00B2305C"/>
    <w:rsid w:val="00B23D28"/>
    <w:rsid w:val="00B246A9"/>
    <w:rsid w:val="00B25F2C"/>
    <w:rsid w:val="00B302F9"/>
    <w:rsid w:val="00B30672"/>
    <w:rsid w:val="00B312A2"/>
    <w:rsid w:val="00B32030"/>
    <w:rsid w:val="00B32D05"/>
    <w:rsid w:val="00B345BA"/>
    <w:rsid w:val="00B350D3"/>
    <w:rsid w:val="00B353FF"/>
    <w:rsid w:val="00B3716E"/>
    <w:rsid w:val="00B3784E"/>
    <w:rsid w:val="00B44388"/>
    <w:rsid w:val="00B448E7"/>
    <w:rsid w:val="00B45609"/>
    <w:rsid w:val="00B45A6A"/>
    <w:rsid w:val="00B46A1F"/>
    <w:rsid w:val="00B47439"/>
    <w:rsid w:val="00B50CB0"/>
    <w:rsid w:val="00B514A2"/>
    <w:rsid w:val="00B51D8D"/>
    <w:rsid w:val="00B55371"/>
    <w:rsid w:val="00B565E0"/>
    <w:rsid w:val="00B57CAB"/>
    <w:rsid w:val="00B57EFF"/>
    <w:rsid w:val="00B6405D"/>
    <w:rsid w:val="00B6514E"/>
    <w:rsid w:val="00B65674"/>
    <w:rsid w:val="00B719A5"/>
    <w:rsid w:val="00B729FE"/>
    <w:rsid w:val="00B75361"/>
    <w:rsid w:val="00B82A7B"/>
    <w:rsid w:val="00B848A5"/>
    <w:rsid w:val="00B85881"/>
    <w:rsid w:val="00B862C9"/>
    <w:rsid w:val="00B90B82"/>
    <w:rsid w:val="00B9349D"/>
    <w:rsid w:val="00B9525E"/>
    <w:rsid w:val="00B95BF1"/>
    <w:rsid w:val="00B96D7D"/>
    <w:rsid w:val="00BA38F6"/>
    <w:rsid w:val="00BA3A78"/>
    <w:rsid w:val="00BA40FD"/>
    <w:rsid w:val="00BA4623"/>
    <w:rsid w:val="00BA5AF8"/>
    <w:rsid w:val="00BA73B5"/>
    <w:rsid w:val="00BB094B"/>
    <w:rsid w:val="00BB0BCE"/>
    <w:rsid w:val="00BB133A"/>
    <w:rsid w:val="00BB21FF"/>
    <w:rsid w:val="00BB47FE"/>
    <w:rsid w:val="00BB489F"/>
    <w:rsid w:val="00BB624F"/>
    <w:rsid w:val="00BB636F"/>
    <w:rsid w:val="00BB6537"/>
    <w:rsid w:val="00BB6E0E"/>
    <w:rsid w:val="00BC0526"/>
    <w:rsid w:val="00BC0952"/>
    <w:rsid w:val="00BC0F86"/>
    <w:rsid w:val="00BC1028"/>
    <w:rsid w:val="00BC275F"/>
    <w:rsid w:val="00BC4257"/>
    <w:rsid w:val="00BC5E4C"/>
    <w:rsid w:val="00BD0414"/>
    <w:rsid w:val="00BD0C79"/>
    <w:rsid w:val="00BD21C1"/>
    <w:rsid w:val="00BD3432"/>
    <w:rsid w:val="00BD6474"/>
    <w:rsid w:val="00BD66F7"/>
    <w:rsid w:val="00BD71CB"/>
    <w:rsid w:val="00BD7AB1"/>
    <w:rsid w:val="00BD7FB2"/>
    <w:rsid w:val="00BE181B"/>
    <w:rsid w:val="00BE1D91"/>
    <w:rsid w:val="00BE2456"/>
    <w:rsid w:val="00BE4007"/>
    <w:rsid w:val="00BE425D"/>
    <w:rsid w:val="00BE4CC8"/>
    <w:rsid w:val="00BE6DB0"/>
    <w:rsid w:val="00BE74A7"/>
    <w:rsid w:val="00BF0ABD"/>
    <w:rsid w:val="00BF2A28"/>
    <w:rsid w:val="00BF2C8F"/>
    <w:rsid w:val="00BF4E2D"/>
    <w:rsid w:val="00BF4EBF"/>
    <w:rsid w:val="00BF62AD"/>
    <w:rsid w:val="00BF7494"/>
    <w:rsid w:val="00BF74F8"/>
    <w:rsid w:val="00C00AFE"/>
    <w:rsid w:val="00C00E56"/>
    <w:rsid w:val="00C021A5"/>
    <w:rsid w:val="00C0236E"/>
    <w:rsid w:val="00C04062"/>
    <w:rsid w:val="00C043D6"/>
    <w:rsid w:val="00C04E0B"/>
    <w:rsid w:val="00C05974"/>
    <w:rsid w:val="00C118A7"/>
    <w:rsid w:val="00C131D2"/>
    <w:rsid w:val="00C13241"/>
    <w:rsid w:val="00C144B5"/>
    <w:rsid w:val="00C14D78"/>
    <w:rsid w:val="00C16B58"/>
    <w:rsid w:val="00C170FF"/>
    <w:rsid w:val="00C22959"/>
    <w:rsid w:val="00C22962"/>
    <w:rsid w:val="00C22A2A"/>
    <w:rsid w:val="00C2352E"/>
    <w:rsid w:val="00C24894"/>
    <w:rsid w:val="00C270B4"/>
    <w:rsid w:val="00C27AB9"/>
    <w:rsid w:val="00C30DAA"/>
    <w:rsid w:val="00C3276C"/>
    <w:rsid w:val="00C33E2B"/>
    <w:rsid w:val="00C3463C"/>
    <w:rsid w:val="00C3512C"/>
    <w:rsid w:val="00C35D94"/>
    <w:rsid w:val="00C35F5C"/>
    <w:rsid w:val="00C3606D"/>
    <w:rsid w:val="00C36B28"/>
    <w:rsid w:val="00C400EE"/>
    <w:rsid w:val="00C41010"/>
    <w:rsid w:val="00C43CD5"/>
    <w:rsid w:val="00C43D30"/>
    <w:rsid w:val="00C4506E"/>
    <w:rsid w:val="00C457D6"/>
    <w:rsid w:val="00C4643B"/>
    <w:rsid w:val="00C472E5"/>
    <w:rsid w:val="00C47419"/>
    <w:rsid w:val="00C502C3"/>
    <w:rsid w:val="00C50F51"/>
    <w:rsid w:val="00C51D22"/>
    <w:rsid w:val="00C53B57"/>
    <w:rsid w:val="00C5650C"/>
    <w:rsid w:val="00C5689D"/>
    <w:rsid w:val="00C56F79"/>
    <w:rsid w:val="00C57FDE"/>
    <w:rsid w:val="00C60A38"/>
    <w:rsid w:val="00C60FD3"/>
    <w:rsid w:val="00C61229"/>
    <w:rsid w:val="00C61D04"/>
    <w:rsid w:val="00C66033"/>
    <w:rsid w:val="00C70DD2"/>
    <w:rsid w:val="00C719AF"/>
    <w:rsid w:val="00C71C30"/>
    <w:rsid w:val="00C723FB"/>
    <w:rsid w:val="00C72C54"/>
    <w:rsid w:val="00C73A76"/>
    <w:rsid w:val="00C7606B"/>
    <w:rsid w:val="00C76522"/>
    <w:rsid w:val="00C770A6"/>
    <w:rsid w:val="00C77D25"/>
    <w:rsid w:val="00C81443"/>
    <w:rsid w:val="00C831AE"/>
    <w:rsid w:val="00C83CBF"/>
    <w:rsid w:val="00C86E9B"/>
    <w:rsid w:val="00C871B8"/>
    <w:rsid w:val="00C8749E"/>
    <w:rsid w:val="00C879A5"/>
    <w:rsid w:val="00C87DE1"/>
    <w:rsid w:val="00C87EFD"/>
    <w:rsid w:val="00C909E0"/>
    <w:rsid w:val="00C93981"/>
    <w:rsid w:val="00C96D21"/>
    <w:rsid w:val="00C97BC4"/>
    <w:rsid w:val="00C97DB0"/>
    <w:rsid w:val="00CA0821"/>
    <w:rsid w:val="00CA1934"/>
    <w:rsid w:val="00CA2B96"/>
    <w:rsid w:val="00CA3A74"/>
    <w:rsid w:val="00CA5360"/>
    <w:rsid w:val="00CA59E6"/>
    <w:rsid w:val="00CA5A11"/>
    <w:rsid w:val="00CA757B"/>
    <w:rsid w:val="00CA783C"/>
    <w:rsid w:val="00CA7D6A"/>
    <w:rsid w:val="00CB0B9A"/>
    <w:rsid w:val="00CB653D"/>
    <w:rsid w:val="00CC177C"/>
    <w:rsid w:val="00CC2EC9"/>
    <w:rsid w:val="00CC37DA"/>
    <w:rsid w:val="00CC4A6C"/>
    <w:rsid w:val="00CC7C3C"/>
    <w:rsid w:val="00CD03C3"/>
    <w:rsid w:val="00CD0BE1"/>
    <w:rsid w:val="00CD1365"/>
    <w:rsid w:val="00CD168E"/>
    <w:rsid w:val="00CD388A"/>
    <w:rsid w:val="00CD4302"/>
    <w:rsid w:val="00CD595D"/>
    <w:rsid w:val="00CD6183"/>
    <w:rsid w:val="00CD7085"/>
    <w:rsid w:val="00CD7479"/>
    <w:rsid w:val="00CE1AA3"/>
    <w:rsid w:val="00CE1C89"/>
    <w:rsid w:val="00CE367D"/>
    <w:rsid w:val="00CE3694"/>
    <w:rsid w:val="00CE37EF"/>
    <w:rsid w:val="00CE4F42"/>
    <w:rsid w:val="00CE5F0C"/>
    <w:rsid w:val="00CE69B1"/>
    <w:rsid w:val="00CE7D0F"/>
    <w:rsid w:val="00CF002C"/>
    <w:rsid w:val="00CF0DBC"/>
    <w:rsid w:val="00CF1283"/>
    <w:rsid w:val="00CF12DF"/>
    <w:rsid w:val="00CF3B8A"/>
    <w:rsid w:val="00D005FD"/>
    <w:rsid w:val="00D01C5B"/>
    <w:rsid w:val="00D01FA8"/>
    <w:rsid w:val="00D03E6C"/>
    <w:rsid w:val="00D04717"/>
    <w:rsid w:val="00D0471C"/>
    <w:rsid w:val="00D0562E"/>
    <w:rsid w:val="00D06E3F"/>
    <w:rsid w:val="00D07C13"/>
    <w:rsid w:val="00D103C7"/>
    <w:rsid w:val="00D10994"/>
    <w:rsid w:val="00D10AA1"/>
    <w:rsid w:val="00D120D7"/>
    <w:rsid w:val="00D13490"/>
    <w:rsid w:val="00D143A5"/>
    <w:rsid w:val="00D1476A"/>
    <w:rsid w:val="00D15173"/>
    <w:rsid w:val="00D16CA1"/>
    <w:rsid w:val="00D17387"/>
    <w:rsid w:val="00D17513"/>
    <w:rsid w:val="00D17874"/>
    <w:rsid w:val="00D20EA8"/>
    <w:rsid w:val="00D232CD"/>
    <w:rsid w:val="00D23D3C"/>
    <w:rsid w:val="00D23DBE"/>
    <w:rsid w:val="00D2421B"/>
    <w:rsid w:val="00D25BBC"/>
    <w:rsid w:val="00D26CBA"/>
    <w:rsid w:val="00D27727"/>
    <w:rsid w:val="00D301CF"/>
    <w:rsid w:val="00D3110D"/>
    <w:rsid w:val="00D34962"/>
    <w:rsid w:val="00D34C5A"/>
    <w:rsid w:val="00D3594E"/>
    <w:rsid w:val="00D35F45"/>
    <w:rsid w:val="00D3715D"/>
    <w:rsid w:val="00D37683"/>
    <w:rsid w:val="00D41EBC"/>
    <w:rsid w:val="00D42E8F"/>
    <w:rsid w:val="00D43F84"/>
    <w:rsid w:val="00D44DE4"/>
    <w:rsid w:val="00D453E5"/>
    <w:rsid w:val="00D456FB"/>
    <w:rsid w:val="00D50017"/>
    <w:rsid w:val="00D508DA"/>
    <w:rsid w:val="00D50BFB"/>
    <w:rsid w:val="00D5457F"/>
    <w:rsid w:val="00D54BF2"/>
    <w:rsid w:val="00D54DDA"/>
    <w:rsid w:val="00D56546"/>
    <w:rsid w:val="00D60403"/>
    <w:rsid w:val="00D632B0"/>
    <w:rsid w:val="00D635B4"/>
    <w:rsid w:val="00D65754"/>
    <w:rsid w:val="00D65AB9"/>
    <w:rsid w:val="00D6743C"/>
    <w:rsid w:val="00D71A7B"/>
    <w:rsid w:val="00D720D7"/>
    <w:rsid w:val="00D724A9"/>
    <w:rsid w:val="00D75361"/>
    <w:rsid w:val="00D75C10"/>
    <w:rsid w:val="00D75FDA"/>
    <w:rsid w:val="00D77F7B"/>
    <w:rsid w:val="00D80579"/>
    <w:rsid w:val="00D80B3A"/>
    <w:rsid w:val="00D83065"/>
    <w:rsid w:val="00D839F0"/>
    <w:rsid w:val="00D83DD9"/>
    <w:rsid w:val="00D84EDF"/>
    <w:rsid w:val="00D8547C"/>
    <w:rsid w:val="00D87378"/>
    <w:rsid w:val="00D90256"/>
    <w:rsid w:val="00D9040F"/>
    <w:rsid w:val="00D91B0A"/>
    <w:rsid w:val="00D93620"/>
    <w:rsid w:val="00DA0496"/>
    <w:rsid w:val="00DA24BA"/>
    <w:rsid w:val="00DA2C52"/>
    <w:rsid w:val="00DA3771"/>
    <w:rsid w:val="00DA3986"/>
    <w:rsid w:val="00DA46B7"/>
    <w:rsid w:val="00DA4A97"/>
    <w:rsid w:val="00DA4AB3"/>
    <w:rsid w:val="00DA7682"/>
    <w:rsid w:val="00DB0711"/>
    <w:rsid w:val="00DB2000"/>
    <w:rsid w:val="00DB5538"/>
    <w:rsid w:val="00DB653C"/>
    <w:rsid w:val="00DB74DC"/>
    <w:rsid w:val="00DB7C90"/>
    <w:rsid w:val="00DC1F36"/>
    <w:rsid w:val="00DD05FF"/>
    <w:rsid w:val="00DD0D33"/>
    <w:rsid w:val="00DD1399"/>
    <w:rsid w:val="00DD3950"/>
    <w:rsid w:val="00DD582E"/>
    <w:rsid w:val="00DE1399"/>
    <w:rsid w:val="00DE17D2"/>
    <w:rsid w:val="00DE1F23"/>
    <w:rsid w:val="00DE31BD"/>
    <w:rsid w:val="00DE39F1"/>
    <w:rsid w:val="00DE3F48"/>
    <w:rsid w:val="00DE41EC"/>
    <w:rsid w:val="00DE459A"/>
    <w:rsid w:val="00DE4ED0"/>
    <w:rsid w:val="00DE5CC6"/>
    <w:rsid w:val="00DE63AB"/>
    <w:rsid w:val="00DE6AA6"/>
    <w:rsid w:val="00DF0E40"/>
    <w:rsid w:val="00DF12DD"/>
    <w:rsid w:val="00DF425B"/>
    <w:rsid w:val="00DF7A97"/>
    <w:rsid w:val="00E024B6"/>
    <w:rsid w:val="00E0559C"/>
    <w:rsid w:val="00E075DF"/>
    <w:rsid w:val="00E13D17"/>
    <w:rsid w:val="00E140B5"/>
    <w:rsid w:val="00E16AC2"/>
    <w:rsid w:val="00E208DC"/>
    <w:rsid w:val="00E21BE4"/>
    <w:rsid w:val="00E2296B"/>
    <w:rsid w:val="00E24225"/>
    <w:rsid w:val="00E25B64"/>
    <w:rsid w:val="00E25C9A"/>
    <w:rsid w:val="00E267C5"/>
    <w:rsid w:val="00E27B4B"/>
    <w:rsid w:val="00E27C7D"/>
    <w:rsid w:val="00E27ECC"/>
    <w:rsid w:val="00E31F5F"/>
    <w:rsid w:val="00E3298F"/>
    <w:rsid w:val="00E33C7E"/>
    <w:rsid w:val="00E345A2"/>
    <w:rsid w:val="00E35026"/>
    <w:rsid w:val="00E35E5D"/>
    <w:rsid w:val="00E36021"/>
    <w:rsid w:val="00E363D2"/>
    <w:rsid w:val="00E36D8B"/>
    <w:rsid w:val="00E37564"/>
    <w:rsid w:val="00E41B26"/>
    <w:rsid w:val="00E45CCE"/>
    <w:rsid w:val="00E50E68"/>
    <w:rsid w:val="00E5140A"/>
    <w:rsid w:val="00E534DB"/>
    <w:rsid w:val="00E61996"/>
    <w:rsid w:val="00E643FD"/>
    <w:rsid w:val="00E64E0B"/>
    <w:rsid w:val="00E65CB5"/>
    <w:rsid w:val="00E672BA"/>
    <w:rsid w:val="00E675A9"/>
    <w:rsid w:val="00E67BD1"/>
    <w:rsid w:val="00E70B3C"/>
    <w:rsid w:val="00E710B4"/>
    <w:rsid w:val="00E71788"/>
    <w:rsid w:val="00E722AB"/>
    <w:rsid w:val="00E73A03"/>
    <w:rsid w:val="00E770B5"/>
    <w:rsid w:val="00E81FB3"/>
    <w:rsid w:val="00E821BE"/>
    <w:rsid w:val="00E82C1F"/>
    <w:rsid w:val="00E849E5"/>
    <w:rsid w:val="00E85761"/>
    <w:rsid w:val="00E861B8"/>
    <w:rsid w:val="00E869AA"/>
    <w:rsid w:val="00E87518"/>
    <w:rsid w:val="00E87C80"/>
    <w:rsid w:val="00E90166"/>
    <w:rsid w:val="00E90410"/>
    <w:rsid w:val="00E91766"/>
    <w:rsid w:val="00E9212A"/>
    <w:rsid w:val="00E92760"/>
    <w:rsid w:val="00E92D1B"/>
    <w:rsid w:val="00E9504F"/>
    <w:rsid w:val="00E95DBD"/>
    <w:rsid w:val="00E95E9E"/>
    <w:rsid w:val="00E966D9"/>
    <w:rsid w:val="00E96864"/>
    <w:rsid w:val="00E97329"/>
    <w:rsid w:val="00E97465"/>
    <w:rsid w:val="00E97595"/>
    <w:rsid w:val="00E97A0D"/>
    <w:rsid w:val="00EA25D9"/>
    <w:rsid w:val="00EA2746"/>
    <w:rsid w:val="00EA2943"/>
    <w:rsid w:val="00EA3054"/>
    <w:rsid w:val="00EA32BD"/>
    <w:rsid w:val="00EA3756"/>
    <w:rsid w:val="00EA5114"/>
    <w:rsid w:val="00EA5914"/>
    <w:rsid w:val="00EA6418"/>
    <w:rsid w:val="00EA6AB7"/>
    <w:rsid w:val="00EA7FCD"/>
    <w:rsid w:val="00EB0D1F"/>
    <w:rsid w:val="00EB192F"/>
    <w:rsid w:val="00EB26A2"/>
    <w:rsid w:val="00EB33E2"/>
    <w:rsid w:val="00EB4D32"/>
    <w:rsid w:val="00EB6D0C"/>
    <w:rsid w:val="00EB7836"/>
    <w:rsid w:val="00EC16BE"/>
    <w:rsid w:val="00EC1766"/>
    <w:rsid w:val="00EC326F"/>
    <w:rsid w:val="00EC3F90"/>
    <w:rsid w:val="00EC5647"/>
    <w:rsid w:val="00EC57EF"/>
    <w:rsid w:val="00EC587D"/>
    <w:rsid w:val="00EC6055"/>
    <w:rsid w:val="00EC67DE"/>
    <w:rsid w:val="00EC6B6A"/>
    <w:rsid w:val="00ED017E"/>
    <w:rsid w:val="00ED1F86"/>
    <w:rsid w:val="00ED2FCE"/>
    <w:rsid w:val="00ED344C"/>
    <w:rsid w:val="00ED41A4"/>
    <w:rsid w:val="00ED5C3F"/>
    <w:rsid w:val="00ED6F19"/>
    <w:rsid w:val="00EE0603"/>
    <w:rsid w:val="00EE0F5E"/>
    <w:rsid w:val="00EE2AD8"/>
    <w:rsid w:val="00EE41F6"/>
    <w:rsid w:val="00EE56A4"/>
    <w:rsid w:val="00EE64C8"/>
    <w:rsid w:val="00EE6A28"/>
    <w:rsid w:val="00EF1114"/>
    <w:rsid w:val="00EF1F20"/>
    <w:rsid w:val="00EF3B1F"/>
    <w:rsid w:val="00EF5CC0"/>
    <w:rsid w:val="00F000F1"/>
    <w:rsid w:val="00F01E4F"/>
    <w:rsid w:val="00F0242E"/>
    <w:rsid w:val="00F0337F"/>
    <w:rsid w:val="00F03632"/>
    <w:rsid w:val="00F0392E"/>
    <w:rsid w:val="00F0744E"/>
    <w:rsid w:val="00F1104A"/>
    <w:rsid w:val="00F110D5"/>
    <w:rsid w:val="00F11F11"/>
    <w:rsid w:val="00F12221"/>
    <w:rsid w:val="00F12307"/>
    <w:rsid w:val="00F127BB"/>
    <w:rsid w:val="00F127E6"/>
    <w:rsid w:val="00F1375C"/>
    <w:rsid w:val="00F13CE5"/>
    <w:rsid w:val="00F14890"/>
    <w:rsid w:val="00F15133"/>
    <w:rsid w:val="00F16791"/>
    <w:rsid w:val="00F17DE8"/>
    <w:rsid w:val="00F2080B"/>
    <w:rsid w:val="00F21CFE"/>
    <w:rsid w:val="00F21EE9"/>
    <w:rsid w:val="00F253F5"/>
    <w:rsid w:val="00F257A2"/>
    <w:rsid w:val="00F2599F"/>
    <w:rsid w:val="00F26788"/>
    <w:rsid w:val="00F279D0"/>
    <w:rsid w:val="00F30182"/>
    <w:rsid w:val="00F3064A"/>
    <w:rsid w:val="00F312D8"/>
    <w:rsid w:val="00F33418"/>
    <w:rsid w:val="00F33E1C"/>
    <w:rsid w:val="00F346D2"/>
    <w:rsid w:val="00F34813"/>
    <w:rsid w:val="00F354CC"/>
    <w:rsid w:val="00F35BD9"/>
    <w:rsid w:val="00F35E09"/>
    <w:rsid w:val="00F36339"/>
    <w:rsid w:val="00F37E00"/>
    <w:rsid w:val="00F40EBF"/>
    <w:rsid w:val="00F41561"/>
    <w:rsid w:val="00F41983"/>
    <w:rsid w:val="00F42EAB"/>
    <w:rsid w:val="00F44F07"/>
    <w:rsid w:val="00F46A93"/>
    <w:rsid w:val="00F47B76"/>
    <w:rsid w:val="00F47EAD"/>
    <w:rsid w:val="00F501D8"/>
    <w:rsid w:val="00F5125F"/>
    <w:rsid w:val="00F51903"/>
    <w:rsid w:val="00F51AE1"/>
    <w:rsid w:val="00F51D4B"/>
    <w:rsid w:val="00F52D5B"/>
    <w:rsid w:val="00F5492B"/>
    <w:rsid w:val="00F55A2E"/>
    <w:rsid w:val="00F55A3E"/>
    <w:rsid w:val="00F55AEC"/>
    <w:rsid w:val="00F5649E"/>
    <w:rsid w:val="00F57D37"/>
    <w:rsid w:val="00F60439"/>
    <w:rsid w:val="00F61549"/>
    <w:rsid w:val="00F62FB3"/>
    <w:rsid w:val="00F6315C"/>
    <w:rsid w:val="00F64A59"/>
    <w:rsid w:val="00F65030"/>
    <w:rsid w:val="00F65967"/>
    <w:rsid w:val="00F670FE"/>
    <w:rsid w:val="00F7030A"/>
    <w:rsid w:val="00F728A8"/>
    <w:rsid w:val="00F72B24"/>
    <w:rsid w:val="00F72DAE"/>
    <w:rsid w:val="00F73A39"/>
    <w:rsid w:val="00F74AB0"/>
    <w:rsid w:val="00F75BEE"/>
    <w:rsid w:val="00F75C7B"/>
    <w:rsid w:val="00F77024"/>
    <w:rsid w:val="00F80471"/>
    <w:rsid w:val="00F80EEC"/>
    <w:rsid w:val="00F819D4"/>
    <w:rsid w:val="00F82F8F"/>
    <w:rsid w:val="00F83A6D"/>
    <w:rsid w:val="00F83CCA"/>
    <w:rsid w:val="00F856C7"/>
    <w:rsid w:val="00F85B7B"/>
    <w:rsid w:val="00F86433"/>
    <w:rsid w:val="00F92D5D"/>
    <w:rsid w:val="00F9471E"/>
    <w:rsid w:val="00F9509F"/>
    <w:rsid w:val="00F9586D"/>
    <w:rsid w:val="00FA0D24"/>
    <w:rsid w:val="00FA0F43"/>
    <w:rsid w:val="00FA3E3B"/>
    <w:rsid w:val="00FA5D97"/>
    <w:rsid w:val="00FA5EC2"/>
    <w:rsid w:val="00FA79F0"/>
    <w:rsid w:val="00FB3248"/>
    <w:rsid w:val="00FB501D"/>
    <w:rsid w:val="00FB520F"/>
    <w:rsid w:val="00FB713E"/>
    <w:rsid w:val="00FB75C6"/>
    <w:rsid w:val="00FC0BC2"/>
    <w:rsid w:val="00FC0C0F"/>
    <w:rsid w:val="00FC15EE"/>
    <w:rsid w:val="00FC1CFE"/>
    <w:rsid w:val="00FC1F68"/>
    <w:rsid w:val="00FC2006"/>
    <w:rsid w:val="00FC3876"/>
    <w:rsid w:val="00FC4B14"/>
    <w:rsid w:val="00FC4E01"/>
    <w:rsid w:val="00FD2DB2"/>
    <w:rsid w:val="00FD310E"/>
    <w:rsid w:val="00FD387B"/>
    <w:rsid w:val="00FD4850"/>
    <w:rsid w:val="00FD5CB1"/>
    <w:rsid w:val="00FE31DB"/>
    <w:rsid w:val="00FE3275"/>
    <w:rsid w:val="00FE368D"/>
    <w:rsid w:val="00FE3728"/>
    <w:rsid w:val="00FE4C48"/>
    <w:rsid w:val="00FE54D1"/>
    <w:rsid w:val="00FE56CD"/>
    <w:rsid w:val="00FE5CCE"/>
    <w:rsid w:val="00FF0A8B"/>
    <w:rsid w:val="00FF255F"/>
    <w:rsid w:val="00FF27CE"/>
    <w:rsid w:val="00FF2B1A"/>
    <w:rsid w:val="00FF51E8"/>
    <w:rsid w:val="00FF54D4"/>
    <w:rsid w:val="00FF657D"/>
    <w:rsid w:val="00FF6D22"/>
    <w:rsid w:val="00FF6E20"/>
    <w:rsid w:val="00FF6F26"/>
    <w:rsid w:val="00FF78C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FFB9951"/>
  <w15:docId w15:val="{9E195B67-9860-43FB-8160-993B5DE31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rsid w:val="00A749D3"/>
    <w:pPr>
      <w:tabs>
        <w:tab w:val="center" w:pos="4536"/>
        <w:tab w:val="right" w:pos="9072"/>
      </w:tabs>
    </w:pPr>
  </w:style>
  <w:style w:type="character" w:customStyle="1" w:styleId="ZhlavChar">
    <w:name w:val="Záhlaví Char"/>
    <w:link w:val="Zhlav"/>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1"/>
    <w:locked/>
    <w:rsid w:val="00E21BE4"/>
    <w:rPr>
      <w:sz w:val="22"/>
      <w:szCs w:val="22"/>
      <w:lang w:val="cs-CZ" w:eastAsia="en-US" w:bidi="ar-SA"/>
    </w:rPr>
  </w:style>
  <w:style w:type="character" w:styleId="Odkaznakoment">
    <w:name w:val="annotation reference"/>
    <w:uiPriority w:val="99"/>
    <w:rsid w:val="004D1826"/>
    <w:rPr>
      <w:rFonts w:cs="Times New Roman"/>
      <w:sz w:val="16"/>
      <w:szCs w:val="16"/>
    </w:rPr>
  </w:style>
  <w:style w:type="paragraph" w:styleId="Textkomente">
    <w:name w:val="annotation text"/>
    <w:basedOn w:val="Normln"/>
    <w:link w:val="TextkomenteChar"/>
    <w:uiPriority w:val="99"/>
    <w:rsid w:val="004D1826"/>
    <w:rPr>
      <w:szCs w:val="20"/>
    </w:rPr>
  </w:style>
  <w:style w:type="character" w:customStyle="1" w:styleId="TextkomenteChar">
    <w:name w:val="Text komentáře Char"/>
    <w:link w:val="Textkomente"/>
    <w:uiPriority w:val="99"/>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1"/>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uiPriority w:val="9"/>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link w:val="Odstavecseseznamem"/>
    <w:uiPriority w:val="34"/>
    <w:rsid w:val="004D420B"/>
    <w:rPr>
      <w:rFonts w:ascii="Arial" w:eastAsia="Times New Roman" w:hAnsi="Arial"/>
      <w:szCs w:val="24"/>
    </w:rPr>
  </w:style>
  <w:style w:type="paragraph" w:customStyle="1" w:styleId="odstavec0">
    <w:name w:val="odstavec"/>
    <w:basedOn w:val="Normln"/>
    <w:link w:val="odstavecChar"/>
    <w:qFormat/>
    <w:rsid w:val="00BC0526"/>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BC0526"/>
    <w:rPr>
      <w:rFonts w:ascii="Arial" w:eastAsia="Times New Roman" w:hAnsi="Arial" w:cs="Arial"/>
    </w:rPr>
  </w:style>
  <w:style w:type="paragraph" w:styleId="Nzev">
    <w:name w:val="Title"/>
    <w:basedOn w:val="Normln"/>
    <w:link w:val="NzevChar"/>
    <w:uiPriority w:val="99"/>
    <w:qFormat/>
    <w:locked/>
    <w:rsid w:val="00BF4E2D"/>
    <w:pPr>
      <w:jc w:val="center"/>
    </w:pPr>
    <w:rPr>
      <w:rFonts w:ascii="Times New Roman" w:hAnsi="Times New Roman"/>
      <w:b/>
      <w:color w:val="FF0000"/>
      <w:sz w:val="40"/>
      <w:szCs w:val="2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NzevChar">
    <w:name w:val="Název Char"/>
    <w:basedOn w:val="Standardnpsmoodstavce"/>
    <w:link w:val="Nzev"/>
    <w:uiPriority w:val="99"/>
    <w:rsid w:val="00BF4E2D"/>
    <w:rPr>
      <w:rFonts w:ascii="Times New Roman" w:eastAsia="Times New Roman" w:hAnsi="Times New Roman"/>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odstavec2">
    <w:name w:val="odstavec2"/>
    <w:basedOn w:val="odstavec0"/>
    <w:link w:val="odstavec2Char"/>
    <w:qFormat/>
    <w:rsid w:val="00AA2874"/>
    <w:pPr>
      <w:numPr>
        <w:numId w:val="17"/>
      </w:numPr>
    </w:pPr>
  </w:style>
  <w:style w:type="character" w:customStyle="1" w:styleId="odstavec2Char">
    <w:name w:val="odstavec2 Char"/>
    <w:basedOn w:val="odstavecChar"/>
    <w:link w:val="odstavec2"/>
    <w:rsid w:val="00AA2874"/>
    <w:rPr>
      <w:rFonts w:ascii="Arial" w:eastAsia="Times New Roman" w:hAnsi="Arial" w:cs="Arial"/>
    </w:rPr>
  </w:style>
  <w:style w:type="character" w:styleId="Nevyeenzmnka">
    <w:name w:val="Unresolved Mention"/>
    <w:basedOn w:val="Standardnpsmoodstavce"/>
    <w:uiPriority w:val="99"/>
    <w:semiHidden/>
    <w:unhideWhenUsed/>
    <w:rsid w:val="009C0E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1699041985">
      <w:bodyDiv w:val="1"/>
      <w:marLeft w:val="0"/>
      <w:marRight w:val="0"/>
      <w:marTop w:val="0"/>
      <w:marBottom w:val="0"/>
      <w:divBdr>
        <w:top w:val="none" w:sz="0" w:space="0" w:color="auto"/>
        <w:left w:val="none" w:sz="0" w:space="0" w:color="auto"/>
        <w:bottom w:val="none" w:sz="0" w:space="0" w:color="auto"/>
        <w:right w:val="none" w:sz="0" w:space="0" w:color="auto"/>
      </w:divBdr>
    </w:div>
    <w:div w:id="1985619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zso.cz/csu/redakce.nsf/i/mira"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lenka.kubesova@egd.cz"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egd.cz/vseobecne-nakupni-podminky"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itka.novakova@egdcz" TargetMode="External"/><Relationship Id="rId5" Type="http://schemas.openxmlformats.org/officeDocument/2006/relationships/webSettings" Target="webSettings.xml"/><Relationship Id="rId15" Type="http://schemas.openxmlformats.org/officeDocument/2006/relationships/hyperlink" Target="http://www.egd.cz" TargetMode="External"/><Relationship Id="rId10" Type="http://schemas.openxmlformats.org/officeDocument/2006/relationships/hyperlink" Target="mailto:lenka.kubesova@egd.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jitka.novakova@egd.cz" TargetMode="External"/><Relationship Id="rId14" Type="http://schemas.openxmlformats.org/officeDocument/2006/relationships/hyperlink" Target="http://www.lme.com"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3590C-AC3C-469F-A96B-7AA9C586A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601</TotalTime>
  <Pages>21</Pages>
  <Words>10221</Words>
  <Characters>53456</Characters>
  <Application>Microsoft Office Word</Application>
  <DocSecurity>0</DocSecurity>
  <Lines>3563</Lines>
  <Paragraphs>1929</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61748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P20067</dc:creator>
  <cp:lastModifiedBy>Hallová, Eliška</cp:lastModifiedBy>
  <cp:revision>35</cp:revision>
  <cp:lastPrinted>2017-05-11T12:12:00Z</cp:lastPrinted>
  <dcterms:created xsi:type="dcterms:W3CDTF">2021-10-07T05:58:00Z</dcterms:created>
  <dcterms:modified xsi:type="dcterms:W3CDTF">2022-06-17T10:48:00Z</dcterms:modified>
</cp:coreProperties>
</file>